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A7BDE" w14:textId="77777777" w:rsidR="0080294B" w:rsidRPr="007A395D" w:rsidRDefault="0080294B" w:rsidP="00FB49D8">
      <w:pPr>
        <w:pStyle w:val="BodyText"/>
      </w:pPr>
    </w:p>
    <w:p w14:paraId="408EB9A2" w14:textId="77777777" w:rsidR="00A446C9" w:rsidRPr="00605E43" w:rsidRDefault="00C937FC" w:rsidP="00A446C9">
      <w:pPr>
        <w:pStyle w:val="Title"/>
        <w:rPr>
          <w:rFonts w:ascii="Calibri" w:hAnsi="Calibri"/>
          <w:color w:val="0070C0"/>
        </w:rPr>
      </w:pPr>
      <w:r>
        <w:rPr>
          <w:rFonts w:ascii="Calibri" w:hAnsi="Calibri"/>
          <w:color w:val="0070C0"/>
        </w:rPr>
        <w:t>VDES R-mode Stakeholder Requirements</w:t>
      </w:r>
    </w:p>
    <w:p w14:paraId="3E74485B" w14:textId="77777777" w:rsidR="00A446C9" w:rsidRPr="00605E43" w:rsidRDefault="00A446C9" w:rsidP="00605E43">
      <w:pPr>
        <w:pStyle w:val="Heading1"/>
      </w:pPr>
      <w:r w:rsidRPr="00605E43">
        <w:t>Summary</w:t>
      </w:r>
    </w:p>
    <w:p w14:paraId="0E088FFF" w14:textId="77777777" w:rsidR="001C44A3" w:rsidRPr="00605E43" w:rsidRDefault="00BD4E6F" w:rsidP="00605E43">
      <w:pPr>
        <w:pStyle w:val="Heading2"/>
      </w:pPr>
      <w:r w:rsidRPr="00605E43">
        <w:t>Purpose</w:t>
      </w:r>
      <w:r w:rsidR="004D1D85" w:rsidRPr="00605E43">
        <w:t xml:space="preserve"> of the document</w:t>
      </w:r>
    </w:p>
    <w:p w14:paraId="7988E14E" w14:textId="77777777" w:rsidR="00E55927" w:rsidRPr="007A395D" w:rsidRDefault="00AA4D31" w:rsidP="00FB49D8">
      <w:pPr>
        <w:pStyle w:val="BodyText"/>
      </w:pPr>
      <w:r>
        <w:t>This</w:t>
      </w:r>
      <w:r w:rsidR="00E67F6A">
        <w:t xml:space="preserve"> document provides a summary of </w:t>
      </w:r>
      <w:r w:rsidR="003C41F6">
        <w:t xml:space="preserve">the </w:t>
      </w:r>
      <w:r w:rsidR="00E67F6A">
        <w:t>VDES R-mode stakeholder requirements a</w:t>
      </w:r>
      <w:bookmarkStart w:id="0" w:name="_GoBack"/>
      <w:bookmarkEnd w:id="0"/>
      <w:r w:rsidR="00E67F6A">
        <w:t>nd is intended as a basis for discussion and further development of the concept.</w:t>
      </w:r>
      <w:r w:rsidR="007C1F2F">
        <w:t xml:space="preserve"> These requirements are not complete and further collaborative work is required to develop a full set of stakeholder needs, stakeholder and system requirements. </w:t>
      </w:r>
    </w:p>
    <w:p w14:paraId="13386BF8" w14:textId="77777777" w:rsidR="00B56BDF" w:rsidRPr="007A395D" w:rsidRDefault="00B56BDF" w:rsidP="00605E43">
      <w:pPr>
        <w:pStyle w:val="Heading2"/>
      </w:pPr>
      <w:r w:rsidRPr="007A395D">
        <w:t>Related documents</w:t>
      </w:r>
    </w:p>
    <w:p w14:paraId="7692BBAB" w14:textId="77777777" w:rsidR="00E55927" w:rsidRPr="007A395D" w:rsidRDefault="00E67F6A" w:rsidP="00FB49D8">
      <w:pPr>
        <w:pStyle w:val="BodyText"/>
      </w:pPr>
      <w:r>
        <w:t xml:space="preserve">See the </w:t>
      </w:r>
      <w:r w:rsidR="001C7FF6">
        <w:t>‘</w:t>
      </w:r>
      <w:r>
        <w:t>References</w:t>
      </w:r>
      <w:r w:rsidR="001C7FF6">
        <w:t>’</w:t>
      </w:r>
      <w:r>
        <w:t xml:space="preserve"> section</w:t>
      </w:r>
      <w:r w:rsidR="002F076E">
        <w:t xml:space="preserve"> below</w:t>
      </w:r>
      <w:r>
        <w:t>.</w:t>
      </w:r>
    </w:p>
    <w:p w14:paraId="76368043" w14:textId="77777777" w:rsidR="00A446C9" w:rsidRPr="007A395D" w:rsidRDefault="00A446C9" w:rsidP="00605E43">
      <w:pPr>
        <w:pStyle w:val="Heading1"/>
      </w:pPr>
      <w:r w:rsidRPr="007A395D">
        <w:t>Background</w:t>
      </w:r>
    </w:p>
    <w:p w14:paraId="23E36EF8" w14:textId="77777777" w:rsidR="000C24E0" w:rsidRPr="00FB49D8" w:rsidRDefault="001C7FF6" w:rsidP="00FB49D8">
      <w:pPr>
        <w:pStyle w:val="BodyText"/>
      </w:pPr>
      <w:r w:rsidRPr="00FB49D8">
        <w:t>At recent meetings</w:t>
      </w:r>
      <w:r w:rsidR="00314F12">
        <w:t>,</w:t>
      </w:r>
      <w:r w:rsidRPr="00FB49D8">
        <w:t xml:space="preserve"> the ENG and ENAV committees have discussed the possibility of using VDES for ranging (R</w:t>
      </w:r>
      <w:r w:rsidR="00EA5263">
        <w:noBreakHyphen/>
      </w:r>
      <w:r w:rsidRPr="00FB49D8">
        <w:t>mode)</w:t>
      </w:r>
      <w:r w:rsidR="00E00A3D" w:rsidRPr="00FB49D8">
        <w:t xml:space="preserve">. Several </w:t>
      </w:r>
      <w:r w:rsidR="00CC4695" w:rsidRPr="00FB49D8">
        <w:t xml:space="preserve">working </w:t>
      </w:r>
      <w:r w:rsidR="00E00A3D" w:rsidRPr="00FB49D8">
        <w:t xml:space="preserve">documents and </w:t>
      </w:r>
      <w:r w:rsidR="00CC4695" w:rsidRPr="00FB49D8">
        <w:t>l</w:t>
      </w:r>
      <w:r w:rsidR="00E00A3D" w:rsidRPr="00FB49D8">
        <w:t xml:space="preserve">iaison </w:t>
      </w:r>
      <w:r w:rsidR="00CC4695" w:rsidRPr="00FB49D8">
        <w:t>n</w:t>
      </w:r>
      <w:r w:rsidR="00E00A3D" w:rsidRPr="00FB49D8">
        <w:t>otes have been produced on the topic</w:t>
      </w:r>
      <w:r w:rsidR="006D4B5F" w:rsidRPr="00FB49D8">
        <w:t xml:space="preserve">, addressing various aspects of the </w:t>
      </w:r>
      <w:r w:rsidR="002753CD" w:rsidRPr="00FB49D8">
        <w:t>concept</w:t>
      </w:r>
      <w:r w:rsidR="00CC4695" w:rsidRPr="00FB49D8">
        <w:t>.</w:t>
      </w:r>
      <w:r w:rsidR="002753CD" w:rsidRPr="00FB49D8">
        <w:t xml:space="preserve"> </w:t>
      </w:r>
      <w:r w:rsidRPr="00FB49D8">
        <w:t xml:space="preserve">The authors of this paper have reviewed the </w:t>
      </w:r>
      <w:r w:rsidR="002753CD" w:rsidRPr="00FB49D8">
        <w:t xml:space="preserve">available sources </w:t>
      </w:r>
      <w:r w:rsidRPr="00FB49D8">
        <w:t xml:space="preserve">and compiled a </w:t>
      </w:r>
      <w:r w:rsidR="00CC4695" w:rsidRPr="00FB49D8">
        <w:t>list of stakeholder requirements</w:t>
      </w:r>
      <w:r w:rsidR="008B7F80" w:rsidRPr="00FB49D8">
        <w:t xml:space="preserve"> for VDES R-mode</w:t>
      </w:r>
      <w:r w:rsidR="00CC4695" w:rsidRPr="00FB49D8">
        <w:t>.</w:t>
      </w:r>
      <w:r w:rsidR="008B7F80" w:rsidRPr="00FB49D8">
        <w:t xml:space="preserve"> It is hoped </w:t>
      </w:r>
      <w:r w:rsidR="00AA4D31" w:rsidRPr="00FB49D8">
        <w:t xml:space="preserve">the </w:t>
      </w:r>
      <w:r w:rsidR="00FD3B52" w:rsidRPr="00FB49D8">
        <w:t>information contained here</w:t>
      </w:r>
      <w:r w:rsidR="00AA4D31" w:rsidRPr="00FB49D8">
        <w:t xml:space="preserve"> will help establish a common understanding </w:t>
      </w:r>
      <w:r w:rsidR="00FD3B52" w:rsidRPr="00FB49D8">
        <w:t xml:space="preserve">of VDES R-mode among all stakeholders </w:t>
      </w:r>
      <w:r w:rsidR="00AA4D31" w:rsidRPr="00FB49D8">
        <w:t>and serve as a basis for further development of the concept.</w:t>
      </w:r>
    </w:p>
    <w:p w14:paraId="6724F7D5" w14:textId="77777777" w:rsidR="00A446C9" w:rsidRPr="0054797C" w:rsidRDefault="002956A0" w:rsidP="00FB49D8">
      <w:pPr>
        <w:pStyle w:val="BodyText"/>
      </w:pPr>
      <w:r w:rsidRPr="0036732A">
        <w:t xml:space="preserve">This document </w:t>
      </w:r>
      <w:r w:rsidR="00CA16A3" w:rsidRPr="0036732A">
        <w:t xml:space="preserve">addresses </w:t>
      </w:r>
      <w:r w:rsidRPr="0036732A">
        <w:t xml:space="preserve">the externally observable characteristics of the VDES R-mode system. </w:t>
      </w:r>
      <w:r w:rsidR="00CA16A3" w:rsidRPr="0036732A">
        <w:t xml:space="preserve">Characteristics of </w:t>
      </w:r>
      <w:r w:rsidRPr="0036732A">
        <w:t>the internal system components (</w:t>
      </w:r>
      <w:r w:rsidR="00FB60A9" w:rsidRPr="0036732A">
        <w:t xml:space="preserve">i.e. the </w:t>
      </w:r>
      <w:r w:rsidRPr="0036732A">
        <w:t>system requirements) will be captured in a separate document</w:t>
      </w:r>
      <w:r w:rsidR="004403CD" w:rsidRPr="0036732A">
        <w:t xml:space="preserve"> as the concept evolves</w:t>
      </w:r>
      <w:r w:rsidRPr="0036732A">
        <w:t>.</w:t>
      </w:r>
    </w:p>
    <w:p w14:paraId="10449B1F" w14:textId="77777777" w:rsidR="00A446C9" w:rsidRPr="007A395D" w:rsidRDefault="00A446C9" w:rsidP="00605E43">
      <w:pPr>
        <w:pStyle w:val="Heading1"/>
      </w:pPr>
      <w:r w:rsidRPr="007A395D">
        <w:t>Discussion</w:t>
      </w:r>
    </w:p>
    <w:p w14:paraId="32FFA797" w14:textId="77777777" w:rsidR="00F25BF4" w:rsidRDefault="006D4B5F" w:rsidP="00605E43">
      <w:pPr>
        <w:pStyle w:val="Heading2"/>
      </w:pPr>
      <w:r>
        <w:t>System Context</w:t>
      </w:r>
    </w:p>
    <w:p w14:paraId="14CD0F98" w14:textId="77777777" w:rsidR="00ED7CAC" w:rsidRDefault="00ED7CAC" w:rsidP="00456869">
      <w:pPr>
        <w:pStyle w:val="BodyText"/>
      </w:pPr>
      <w:r>
        <w:t>Figure 1 shows the</w:t>
      </w:r>
      <w:r w:rsidR="001A4FF9">
        <w:t xml:space="preserve"> </w:t>
      </w:r>
      <w:r w:rsidR="00F91827">
        <w:t>anticipated stages</w:t>
      </w:r>
      <w:r>
        <w:t xml:space="preserve"> of the VDES R-mode system </w:t>
      </w:r>
      <w:r w:rsidR="004469AC">
        <w:t>“</w:t>
      </w:r>
      <w:r>
        <w:t>life cycle</w:t>
      </w:r>
      <w:r w:rsidR="004469AC">
        <w:t>”</w:t>
      </w:r>
      <w:r>
        <w:t>.</w:t>
      </w:r>
      <w:r w:rsidR="001A4FF9">
        <w:t xml:space="preserve"> </w:t>
      </w:r>
      <w:r w:rsidR="008F7BBD">
        <w:t>E</w:t>
      </w:r>
      <w:r w:rsidR="001A4FF9">
        <w:t xml:space="preserve">ach </w:t>
      </w:r>
      <w:r w:rsidR="00F91827">
        <w:t>stage</w:t>
      </w:r>
      <w:r w:rsidR="001A4FF9">
        <w:t xml:space="preserve"> </w:t>
      </w:r>
      <w:r w:rsidR="00BB3703">
        <w:t xml:space="preserve">will likely </w:t>
      </w:r>
      <w:r w:rsidR="008F7BBD">
        <w:t xml:space="preserve">see </w:t>
      </w:r>
      <w:r w:rsidR="00BB3703">
        <w:t xml:space="preserve">a different group of stakeholders </w:t>
      </w:r>
      <w:r w:rsidR="008F7BBD">
        <w:t xml:space="preserve">interacting </w:t>
      </w:r>
      <w:r w:rsidR="00BB3703">
        <w:t xml:space="preserve">with </w:t>
      </w:r>
      <w:r w:rsidR="008F7BBD">
        <w:t xml:space="preserve">the system, </w:t>
      </w:r>
      <w:r w:rsidR="00395848">
        <w:t xml:space="preserve">giving rise to different </w:t>
      </w:r>
      <w:r w:rsidR="001A4FF9">
        <w:t>set</w:t>
      </w:r>
      <w:r w:rsidR="00BB3703">
        <w:t>s</w:t>
      </w:r>
      <w:r w:rsidR="001A4FF9">
        <w:t xml:space="preserve"> </w:t>
      </w:r>
      <w:r w:rsidR="004469AC">
        <w:t xml:space="preserve">of </w:t>
      </w:r>
      <w:r w:rsidR="00BB3703">
        <w:t xml:space="preserve">requirements. </w:t>
      </w:r>
      <w:r w:rsidR="004469AC">
        <w:t>This paper focuses</w:t>
      </w:r>
      <w:r w:rsidR="006D13C0">
        <w:t xml:space="preserve"> mainly</w:t>
      </w:r>
      <w:r w:rsidR="004469AC">
        <w:t xml:space="preserve"> on </w:t>
      </w:r>
      <w:r w:rsidR="00FE2AA7">
        <w:t>stage</w:t>
      </w:r>
      <w:r w:rsidR="004469AC">
        <w:t xml:space="preserve"> </w:t>
      </w:r>
      <w:r w:rsidR="002469E8">
        <w:t>8</w:t>
      </w:r>
      <w:r w:rsidR="004469AC">
        <w:t xml:space="preserve"> – ‘</w:t>
      </w:r>
      <w:r w:rsidR="002469E8">
        <w:t xml:space="preserve">Use </w:t>
      </w:r>
      <w:r w:rsidR="004469AC">
        <w:t>System’ as this is expected to</w:t>
      </w:r>
      <w:r w:rsidR="00BB3703">
        <w:t xml:space="preserve"> </w:t>
      </w:r>
      <w:r w:rsidR="00F91827">
        <w:t xml:space="preserve">provide the most valuable insights into the </w:t>
      </w:r>
      <w:r w:rsidR="00395848">
        <w:t>intended</w:t>
      </w:r>
      <w:r w:rsidR="00F91827">
        <w:t xml:space="preserve"> functionality </w:t>
      </w:r>
      <w:r w:rsidR="00395848">
        <w:t xml:space="preserve">and required performance </w:t>
      </w:r>
      <w:r w:rsidR="00F91827">
        <w:t>of the system</w:t>
      </w:r>
      <w:r w:rsidR="007D31F7">
        <w:t xml:space="preserve">; however, it is important that further work </w:t>
      </w:r>
      <w:r w:rsidR="00395848">
        <w:t>consider</w:t>
      </w:r>
      <w:r w:rsidR="007D31F7">
        <w:t xml:space="preserve"> </w:t>
      </w:r>
      <w:r w:rsidR="00BB3703">
        <w:t xml:space="preserve">the rest of the life cycle </w:t>
      </w:r>
      <w:r w:rsidR="001026EF">
        <w:t xml:space="preserve">in more detail </w:t>
      </w:r>
      <w:r w:rsidR="0016011F">
        <w:t>in order to obtain the complete picture</w:t>
      </w:r>
      <w:r w:rsidR="004469AC">
        <w:t>.</w:t>
      </w:r>
    </w:p>
    <w:p w14:paraId="19DBF57D" w14:textId="77777777" w:rsidR="00ED7CAC" w:rsidRPr="00944C41" w:rsidRDefault="000070DE" w:rsidP="000070DE">
      <w:pPr>
        <w:pStyle w:val="Figure0"/>
        <w:tabs>
          <w:tab w:val="left" w:pos="8789"/>
        </w:tabs>
      </w:pPr>
      <w:r>
        <w:drawing>
          <wp:inline distT="0" distB="0" distL="0" distR="0" wp14:anchorId="789789FC" wp14:editId="68957903">
            <wp:extent cx="3960000" cy="2372480"/>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0000" cy="2372480"/>
                    </a:xfrm>
                    <a:prstGeom prst="rect">
                      <a:avLst/>
                    </a:prstGeom>
                    <a:noFill/>
                  </pic:spPr>
                </pic:pic>
              </a:graphicData>
            </a:graphic>
          </wp:inline>
        </w:drawing>
      </w:r>
    </w:p>
    <w:p w14:paraId="266589E3" w14:textId="77777777" w:rsidR="00ED7CAC" w:rsidRPr="00ED7CAC" w:rsidRDefault="007D31F7" w:rsidP="004469AC">
      <w:pPr>
        <w:pStyle w:val="Figure"/>
      </w:pPr>
      <w:r>
        <w:t>Anticipated s</w:t>
      </w:r>
      <w:r w:rsidR="00407548">
        <w:t xml:space="preserve">tages of the </w:t>
      </w:r>
      <w:r w:rsidR="00ED7CAC">
        <w:t xml:space="preserve">VDES R-mode system </w:t>
      </w:r>
      <w:r w:rsidR="004469AC">
        <w:t>“</w:t>
      </w:r>
      <w:r w:rsidR="00ED7CAC">
        <w:t>life cycle</w:t>
      </w:r>
      <w:r w:rsidR="004469AC">
        <w:t>”</w:t>
      </w:r>
      <w:r w:rsidR="00ED7CAC">
        <w:t>.</w:t>
      </w:r>
    </w:p>
    <w:p w14:paraId="20679C43" w14:textId="77777777" w:rsidR="00514867" w:rsidRDefault="00AB1410" w:rsidP="00AB1410">
      <w:pPr>
        <w:pStyle w:val="BodyText"/>
      </w:pPr>
      <w:r w:rsidRPr="005F6616">
        <w:lastRenderedPageBreak/>
        <w:t>Figure </w:t>
      </w:r>
      <w:r w:rsidR="005F6616" w:rsidRPr="005F6616">
        <w:t>2</w:t>
      </w:r>
      <w:r>
        <w:t xml:space="preserve"> </w:t>
      </w:r>
      <w:r w:rsidR="00944C41">
        <w:t xml:space="preserve">then </w:t>
      </w:r>
      <w:r>
        <w:t xml:space="preserve">shows </w:t>
      </w:r>
      <w:r w:rsidR="00C24228">
        <w:t>a preliminary</w:t>
      </w:r>
      <w:r>
        <w:t xml:space="preserve"> context diagram for the </w:t>
      </w:r>
      <w:r w:rsidR="00C24228">
        <w:t>‘Use System’ life cycle stage</w:t>
      </w:r>
      <w:r>
        <w:t>.</w:t>
      </w:r>
      <w:r w:rsidR="00B26D4A">
        <w:t xml:space="preserve"> </w:t>
      </w:r>
      <w:r w:rsidR="00514867">
        <w:t xml:space="preserve">VDES R-mode sends accurately timed VHF transmissions and measures the timing (and </w:t>
      </w:r>
      <w:r w:rsidR="00777984">
        <w:t xml:space="preserve">possibly </w:t>
      </w:r>
      <w:r w:rsidR="00514867">
        <w:t xml:space="preserve">other) parameters of the received signals. </w:t>
      </w:r>
      <w:r w:rsidR="00D14D6B">
        <w:t xml:space="preserve">The measured </w:t>
      </w:r>
      <w:r w:rsidR="00514867">
        <w:t>observables are output to an external Position, Navigation and Time (PNT) processor, which determines the user’s position, speed over ground</w:t>
      </w:r>
      <w:r w:rsidR="00D14D6B">
        <w:t xml:space="preserve"> </w:t>
      </w:r>
      <w:r w:rsidR="00514867">
        <w:t xml:space="preserve">and other </w:t>
      </w:r>
      <w:r w:rsidR="00D14D6B">
        <w:t>navigation parameters</w:t>
      </w:r>
      <w:r w:rsidR="00514867">
        <w:t>.</w:t>
      </w:r>
    </w:p>
    <w:p w14:paraId="41E2852A" w14:textId="77777777" w:rsidR="003C126D" w:rsidRDefault="00A61761" w:rsidP="00AB1410">
      <w:pPr>
        <w:pStyle w:val="BodyText"/>
      </w:pPr>
      <w:r>
        <w:t xml:space="preserve">VDES R-mode </w:t>
      </w:r>
      <w:r w:rsidR="00CF13E4">
        <w:t>should</w:t>
      </w:r>
      <w:r>
        <w:t xml:space="preserve">, as far as possible, </w:t>
      </w:r>
      <w:r w:rsidR="00CF13E4">
        <w:t>use pre-existing shore</w:t>
      </w:r>
      <w:r w:rsidR="003C126D">
        <w:t>side</w:t>
      </w:r>
      <w:r w:rsidR="00CF13E4">
        <w:t xml:space="preserve"> infrastructure</w:t>
      </w:r>
      <w:r w:rsidR="003C126D">
        <w:t xml:space="preserve">, including </w:t>
      </w:r>
      <w:r w:rsidR="006516E6">
        <w:t xml:space="preserve">shore </w:t>
      </w:r>
      <w:r w:rsidR="003C126D">
        <w:t>station</w:t>
      </w:r>
      <w:r w:rsidR="006516E6">
        <w:t>s</w:t>
      </w:r>
      <w:r w:rsidR="003C126D">
        <w:t xml:space="preserve"> and monitoring and control centre</w:t>
      </w:r>
      <w:r w:rsidR="006516E6">
        <w:t>s</w:t>
      </w:r>
      <w:r w:rsidR="00CF13E4">
        <w:t xml:space="preserve">, and pre-existing AIS/VDES </w:t>
      </w:r>
      <w:r w:rsidR="00CF12C1">
        <w:t xml:space="preserve">shipborne </w:t>
      </w:r>
      <w:r w:rsidR="00CF13E4">
        <w:t>installations</w:t>
      </w:r>
      <w:r w:rsidR="00CF12C1">
        <w:t>.</w:t>
      </w:r>
      <w:r w:rsidR="003C126D">
        <w:t xml:space="preserve"> Monitoring and control data is likely to be carried via pre-existing wide area network</w:t>
      </w:r>
      <w:r w:rsidR="00BB219F">
        <w:t>s</w:t>
      </w:r>
      <w:r w:rsidR="003C126D">
        <w:t>.</w:t>
      </w:r>
    </w:p>
    <w:p w14:paraId="2A1B7965" w14:textId="77777777" w:rsidR="00AB1410" w:rsidRPr="00AB1410" w:rsidRDefault="00CF13E4" w:rsidP="00AB1410">
      <w:pPr>
        <w:pStyle w:val="BodyText"/>
      </w:pPr>
      <w:r>
        <w:t xml:space="preserve">VDES R-mode </w:t>
      </w:r>
      <w:r w:rsidR="008505C0">
        <w:t xml:space="preserve">is synchronised to </w:t>
      </w:r>
      <w:r>
        <w:t xml:space="preserve">an external </w:t>
      </w:r>
      <w:r w:rsidR="00035EC7">
        <w:t xml:space="preserve">timing </w:t>
      </w:r>
      <w:r>
        <w:t xml:space="preserve">source </w:t>
      </w:r>
      <w:r w:rsidR="000330E5">
        <w:t xml:space="preserve">traceable to </w:t>
      </w:r>
      <w:r w:rsidR="00035EC7">
        <w:t xml:space="preserve">a common time scale in order to facilitate interoperability with other PNT </w:t>
      </w:r>
      <w:r w:rsidR="008505C0">
        <w:t>systems.</w:t>
      </w:r>
    </w:p>
    <w:p w14:paraId="7B0CE90F" w14:textId="77777777" w:rsidR="002956A0" w:rsidRDefault="00241F79" w:rsidP="00FB49D8">
      <w:pPr>
        <w:pStyle w:val="Figure0"/>
      </w:pPr>
      <w:r>
        <w:drawing>
          <wp:inline distT="0" distB="0" distL="0" distR="0" wp14:anchorId="49505AA8" wp14:editId="2AB2AE75">
            <wp:extent cx="5040000" cy="3904071"/>
            <wp:effectExtent l="0" t="0" r="8255" b="127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0000" cy="3904071"/>
                    </a:xfrm>
                    <a:prstGeom prst="rect">
                      <a:avLst/>
                    </a:prstGeom>
                    <a:noFill/>
                  </pic:spPr>
                </pic:pic>
              </a:graphicData>
            </a:graphic>
          </wp:inline>
        </w:drawing>
      </w:r>
    </w:p>
    <w:p w14:paraId="3955EEB1" w14:textId="77777777" w:rsidR="00FB49D8" w:rsidRPr="00FB49D8" w:rsidRDefault="00241F79" w:rsidP="00FB49D8">
      <w:pPr>
        <w:pStyle w:val="Figure"/>
      </w:pPr>
      <w:r>
        <w:t xml:space="preserve">Preliminary </w:t>
      </w:r>
      <w:r w:rsidR="00FB49D8">
        <w:t>VDES R-mode system context diagram.</w:t>
      </w:r>
    </w:p>
    <w:p w14:paraId="30B2DB16" w14:textId="77777777" w:rsidR="005867D8" w:rsidRDefault="005867D8" w:rsidP="00456869">
      <w:pPr>
        <w:pStyle w:val="Heading2"/>
        <w:keepNext/>
      </w:pPr>
      <w:r>
        <w:t>Stakeholder Identification</w:t>
      </w:r>
    </w:p>
    <w:p w14:paraId="588BAC37" w14:textId="77777777" w:rsidR="005867D8" w:rsidRDefault="005867D8" w:rsidP="001A743C">
      <w:pPr>
        <w:pStyle w:val="BodyText"/>
      </w:pPr>
      <w:r>
        <w:t>The following table lists the key stakeholders in the VDES R-mode system and their respective</w:t>
      </w:r>
      <w:r w:rsidR="007004EF">
        <w:t xml:space="preserve"> anticipated</w:t>
      </w:r>
      <w:r>
        <w:t xml:space="preserve"> roles.</w:t>
      </w:r>
    </w:p>
    <w:p w14:paraId="015A8FED" w14:textId="77777777" w:rsidR="005867D8" w:rsidRPr="005867D8" w:rsidRDefault="005867D8" w:rsidP="001A743C">
      <w:pPr>
        <w:pStyle w:val="Table"/>
      </w:pPr>
      <w:r>
        <w:t>Key stakeholders in the VDES R-mode system.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66"/>
        <w:gridCol w:w="7005"/>
      </w:tblGrid>
      <w:tr w:rsidR="002F285C" w:rsidRPr="001F4E4C" w14:paraId="2303EFA9" w14:textId="77777777" w:rsidTr="002F285C">
        <w:trPr>
          <w:tblHeader/>
        </w:trPr>
        <w:tc>
          <w:tcPr>
            <w:tcW w:w="0" w:type="auto"/>
            <w:shd w:val="clear" w:color="auto" w:fill="D9D9D9" w:themeFill="background1" w:themeFillShade="D9"/>
          </w:tcPr>
          <w:p w14:paraId="0A5037B0" w14:textId="77777777" w:rsidR="001F4E4C" w:rsidRPr="001A743C" w:rsidRDefault="001F4E4C" w:rsidP="005867D8">
            <w:pPr>
              <w:spacing w:after="120"/>
              <w:rPr>
                <w:rFonts w:ascii="Calibri" w:hAnsi="Calibri"/>
                <w:b/>
              </w:rPr>
            </w:pPr>
            <w:r w:rsidRPr="001A743C">
              <w:rPr>
                <w:rFonts w:ascii="Calibri" w:hAnsi="Calibri"/>
                <w:b/>
              </w:rPr>
              <w:t>Stakeholder</w:t>
            </w:r>
          </w:p>
        </w:tc>
        <w:tc>
          <w:tcPr>
            <w:tcW w:w="0" w:type="auto"/>
            <w:shd w:val="clear" w:color="auto" w:fill="D9D9D9" w:themeFill="background1" w:themeFillShade="D9"/>
          </w:tcPr>
          <w:p w14:paraId="42752472" w14:textId="77777777" w:rsidR="001F4E4C" w:rsidRPr="001A743C" w:rsidRDefault="001F4E4C" w:rsidP="005867D8">
            <w:pPr>
              <w:spacing w:after="120"/>
              <w:rPr>
                <w:rFonts w:ascii="Calibri" w:hAnsi="Calibri"/>
                <w:b/>
              </w:rPr>
            </w:pPr>
            <w:r w:rsidRPr="001A743C">
              <w:rPr>
                <w:rFonts w:ascii="Calibri" w:hAnsi="Calibri"/>
                <w:b/>
              </w:rPr>
              <w:t>Role</w:t>
            </w:r>
          </w:p>
        </w:tc>
      </w:tr>
      <w:tr w:rsidR="007004EF" w:rsidRPr="005867D8" w14:paraId="0CC7F1E8" w14:textId="77777777" w:rsidTr="001F4E4C">
        <w:tc>
          <w:tcPr>
            <w:tcW w:w="0" w:type="auto"/>
          </w:tcPr>
          <w:p w14:paraId="690DF810" w14:textId="77777777" w:rsidR="001F4E4C" w:rsidRPr="005867D8" w:rsidRDefault="001F4E4C" w:rsidP="005867D8">
            <w:pPr>
              <w:spacing w:after="120"/>
              <w:rPr>
                <w:rFonts w:ascii="Calibri" w:hAnsi="Calibri"/>
              </w:rPr>
            </w:pPr>
            <w:r>
              <w:rPr>
                <w:rFonts w:ascii="Calibri" w:hAnsi="Calibri"/>
              </w:rPr>
              <w:t>IMO</w:t>
            </w:r>
          </w:p>
        </w:tc>
        <w:tc>
          <w:tcPr>
            <w:tcW w:w="0" w:type="auto"/>
          </w:tcPr>
          <w:p w14:paraId="57F27D90" w14:textId="77777777" w:rsidR="001F4E4C" w:rsidRPr="005867D8" w:rsidRDefault="001F4E4C" w:rsidP="005867D8">
            <w:pPr>
              <w:spacing w:after="120"/>
              <w:rPr>
                <w:rFonts w:ascii="Calibri" w:hAnsi="Calibri"/>
              </w:rPr>
            </w:pPr>
            <w:r>
              <w:rPr>
                <w:rFonts w:ascii="Calibri" w:hAnsi="Calibri"/>
              </w:rPr>
              <w:t>Provides performance standards</w:t>
            </w:r>
            <w:r w:rsidR="002F285C">
              <w:rPr>
                <w:rFonts w:ascii="Calibri" w:hAnsi="Calibri"/>
              </w:rPr>
              <w:t xml:space="preserve"> for PNT systems</w:t>
            </w:r>
          </w:p>
        </w:tc>
      </w:tr>
      <w:tr w:rsidR="007004EF" w:rsidRPr="005867D8" w14:paraId="55BDBD16" w14:textId="77777777" w:rsidTr="001F4E4C">
        <w:tc>
          <w:tcPr>
            <w:tcW w:w="0" w:type="auto"/>
          </w:tcPr>
          <w:p w14:paraId="6D97F6AB" w14:textId="77777777" w:rsidR="001F4E4C" w:rsidRPr="005867D8" w:rsidRDefault="001F4E4C" w:rsidP="005867D8">
            <w:pPr>
              <w:spacing w:after="120"/>
              <w:rPr>
                <w:rFonts w:ascii="Calibri" w:hAnsi="Calibri"/>
              </w:rPr>
            </w:pPr>
            <w:r>
              <w:rPr>
                <w:rFonts w:ascii="Calibri" w:hAnsi="Calibri"/>
              </w:rPr>
              <w:t>ITU</w:t>
            </w:r>
          </w:p>
        </w:tc>
        <w:tc>
          <w:tcPr>
            <w:tcW w:w="0" w:type="auto"/>
          </w:tcPr>
          <w:p w14:paraId="79DEF075" w14:textId="77777777" w:rsidR="001F4E4C" w:rsidRDefault="001F4E4C" w:rsidP="005867D8">
            <w:pPr>
              <w:spacing w:after="120"/>
              <w:rPr>
                <w:rFonts w:ascii="Calibri" w:hAnsi="Calibri"/>
              </w:rPr>
            </w:pPr>
            <w:r>
              <w:rPr>
                <w:rFonts w:ascii="Calibri" w:hAnsi="Calibri"/>
              </w:rPr>
              <w:t xml:space="preserve">Provides the Radio Regulations and other </w:t>
            </w:r>
            <w:r w:rsidR="002F285C">
              <w:rPr>
                <w:rFonts w:ascii="Calibri" w:hAnsi="Calibri"/>
              </w:rPr>
              <w:t xml:space="preserve">related </w:t>
            </w:r>
            <w:r>
              <w:rPr>
                <w:rFonts w:ascii="Calibri" w:hAnsi="Calibri"/>
              </w:rPr>
              <w:t>documents;</w:t>
            </w:r>
          </w:p>
          <w:p w14:paraId="78BBBFE5" w14:textId="77777777" w:rsidR="001F4E4C" w:rsidRPr="005867D8" w:rsidRDefault="00317575" w:rsidP="001F4E4C">
            <w:pPr>
              <w:spacing w:after="120"/>
              <w:rPr>
                <w:rFonts w:ascii="Calibri" w:hAnsi="Calibri"/>
              </w:rPr>
            </w:pPr>
            <w:r>
              <w:rPr>
                <w:rFonts w:ascii="Calibri" w:hAnsi="Calibri"/>
              </w:rPr>
              <w:t>Produces</w:t>
            </w:r>
            <w:r w:rsidR="001F4E4C">
              <w:rPr>
                <w:rFonts w:ascii="Calibri" w:hAnsi="Calibri"/>
              </w:rPr>
              <w:t xml:space="preserve"> the technical specification for VDES</w:t>
            </w:r>
          </w:p>
        </w:tc>
      </w:tr>
      <w:tr w:rsidR="00317575" w:rsidRPr="005867D8" w14:paraId="2F1CDEE7" w14:textId="77777777" w:rsidTr="001F4E4C">
        <w:tc>
          <w:tcPr>
            <w:tcW w:w="0" w:type="auto"/>
          </w:tcPr>
          <w:p w14:paraId="6B0BC96F" w14:textId="77777777" w:rsidR="001F4E4C" w:rsidRDefault="001F4E4C" w:rsidP="005867D8">
            <w:pPr>
              <w:spacing w:after="120"/>
              <w:rPr>
                <w:rFonts w:ascii="Calibri" w:hAnsi="Calibri"/>
              </w:rPr>
            </w:pPr>
            <w:r>
              <w:rPr>
                <w:rFonts w:ascii="Calibri" w:hAnsi="Calibri"/>
              </w:rPr>
              <w:t>IALA</w:t>
            </w:r>
          </w:p>
        </w:tc>
        <w:tc>
          <w:tcPr>
            <w:tcW w:w="0" w:type="auto"/>
          </w:tcPr>
          <w:p w14:paraId="3E3B9C5D" w14:textId="77777777" w:rsidR="001F4E4C" w:rsidRDefault="001F4E4C" w:rsidP="001F4E4C">
            <w:pPr>
              <w:spacing w:after="120"/>
              <w:rPr>
                <w:rFonts w:ascii="Calibri" w:hAnsi="Calibri"/>
              </w:rPr>
            </w:pPr>
            <w:r>
              <w:rPr>
                <w:rFonts w:ascii="Calibri" w:hAnsi="Calibri"/>
              </w:rPr>
              <w:t>Provides operational requirements for VDES R-mode;</w:t>
            </w:r>
          </w:p>
          <w:p w14:paraId="0FEA6B23" w14:textId="77777777" w:rsidR="001F4E4C" w:rsidRPr="005867D8" w:rsidRDefault="001F4E4C" w:rsidP="001F4E4C">
            <w:pPr>
              <w:spacing w:after="120"/>
              <w:rPr>
                <w:rFonts w:ascii="Calibri" w:hAnsi="Calibri"/>
              </w:rPr>
            </w:pPr>
            <w:r>
              <w:rPr>
                <w:rFonts w:ascii="Calibri" w:hAnsi="Calibri"/>
              </w:rPr>
              <w:t>Provides input to the technical specification for VDES</w:t>
            </w:r>
          </w:p>
        </w:tc>
      </w:tr>
      <w:tr w:rsidR="00317575" w:rsidRPr="005867D8" w14:paraId="429FCED8" w14:textId="77777777" w:rsidTr="001F4E4C">
        <w:tc>
          <w:tcPr>
            <w:tcW w:w="0" w:type="auto"/>
          </w:tcPr>
          <w:p w14:paraId="01A01ECF" w14:textId="77777777" w:rsidR="001F4E4C" w:rsidRDefault="001F4E4C" w:rsidP="005867D8">
            <w:pPr>
              <w:spacing w:after="120"/>
              <w:rPr>
                <w:rFonts w:ascii="Calibri" w:hAnsi="Calibri"/>
              </w:rPr>
            </w:pPr>
            <w:r>
              <w:rPr>
                <w:rFonts w:ascii="Calibri" w:hAnsi="Calibri"/>
              </w:rPr>
              <w:t>Shore Authorities</w:t>
            </w:r>
          </w:p>
        </w:tc>
        <w:tc>
          <w:tcPr>
            <w:tcW w:w="0" w:type="auto"/>
          </w:tcPr>
          <w:p w14:paraId="76CAAB56" w14:textId="77777777" w:rsidR="001F4E4C" w:rsidRDefault="001F4E4C" w:rsidP="005867D8">
            <w:pPr>
              <w:spacing w:after="120"/>
              <w:rPr>
                <w:rFonts w:ascii="Calibri" w:hAnsi="Calibri"/>
              </w:rPr>
            </w:pPr>
            <w:r>
              <w:rPr>
                <w:rFonts w:ascii="Calibri" w:hAnsi="Calibri"/>
              </w:rPr>
              <w:t>Provide operational requirements for VDES R-mode;</w:t>
            </w:r>
          </w:p>
          <w:p w14:paraId="581BEEAA" w14:textId="77777777" w:rsidR="001F4E4C" w:rsidRPr="005867D8" w:rsidRDefault="001F4E4C" w:rsidP="005867D8">
            <w:pPr>
              <w:spacing w:after="120"/>
              <w:rPr>
                <w:rFonts w:ascii="Calibri" w:hAnsi="Calibri"/>
              </w:rPr>
            </w:pPr>
            <w:r>
              <w:rPr>
                <w:rFonts w:ascii="Calibri" w:hAnsi="Calibri"/>
              </w:rPr>
              <w:t>Provide shoreside infrastructure for VDES</w:t>
            </w:r>
          </w:p>
        </w:tc>
      </w:tr>
      <w:tr w:rsidR="000E22FD" w:rsidRPr="005867D8" w14:paraId="767F576F" w14:textId="77777777" w:rsidTr="001F4E4C">
        <w:tc>
          <w:tcPr>
            <w:tcW w:w="0" w:type="auto"/>
          </w:tcPr>
          <w:p w14:paraId="07CEFB34" w14:textId="77777777" w:rsidR="000E22FD" w:rsidRDefault="003C607F" w:rsidP="005867D8">
            <w:pPr>
              <w:spacing w:after="120"/>
              <w:rPr>
                <w:rFonts w:ascii="Calibri" w:hAnsi="Calibri"/>
              </w:rPr>
            </w:pPr>
            <w:r>
              <w:rPr>
                <w:rFonts w:ascii="Calibri" w:hAnsi="Calibri"/>
              </w:rPr>
              <w:t>Ship side</w:t>
            </w:r>
            <w:r w:rsidR="000E22FD">
              <w:rPr>
                <w:rFonts w:ascii="Calibri" w:hAnsi="Calibri"/>
              </w:rPr>
              <w:t xml:space="preserve"> </w:t>
            </w:r>
          </w:p>
        </w:tc>
        <w:tc>
          <w:tcPr>
            <w:tcW w:w="0" w:type="auto"/>
          </w:tcPr>
          <w:p w14:paraId="2A87BF5A" w14:textId="77777777" w:rsidR="005E1D24" w:rsidRDefault="005E1D24" w:rsidP="005867D8">
            <w:pPr>
              <w:spacing w:after="120"/>
              <w:rPr>
                <w:rFonts w:ascii="Calibri" w:hAnsi="Calibri"/>
              </w:rPr>
            </w:pPr>
            <w:r>
              <w:rPr>
                <w:rFonts w:ascii="Calibri" w:hAnsi="Calibri"/>
              </w:rPr>
              <w:t>Provide operational requirements for the use of VDES R-mode;</w:t>
            </w:r>
          </w:p>
          <w:p w14:paraId="34C4A1C8" w14:textId="77777777" w:rsidR="000E22FD" w:rsidRDefault="005E1D24" w:rsidP="005867D8">
            <w:pPr>
              <w:spacing w:after="120"/>
              <w:rPr>
                <w:rFonts w:ascii="Calibri" w:hAnsi="Calibri"/>
              </w:rPr>
            </w:pPr>
            <w:r>
              <w:rPr>
                <w:rFonts w:ascii="Calibri" w:hAnsi="Calibri"/>
              </w:rPr>
              <w:lastRenderedPageBreak/>
              <w:t>Provide input into training requirements for the use of VDES R-mode</w:t>
            </w:r>
          </w:p>
        </w:tc>
      </w:tr>
      <w:tr w:rsidR="005E1D24" w:rsidRPr="005867D8" w14:paraId="740B3692" w14:textId="77777777" w:rsidTr="001F4E4C">
        <w:tc>
          <w:tcPr>
            <w:tcW w:w="0" w:type="auto"/>
          </w:tcPr>
          <w:p w14:paraId="0E4A3F1A" w14:textId="77777777" w:rsidR="005E1D24" w:rsidRDefault="005E1D24" w:rsidP="005867D8">
            <w:pPr>
              <w:spacing w:after="120"/>
              <w:rPr>
                <w:rFonts w:ascii="Calibri" w:hAnsi="Calibri"/>
              </w:rPr>
            </w:pPr>
            <w:r>
              <w:rPr>
                <w:rFonts w:ascii="Calibri" w:hAnsi="Calibri"/>
              </w:rPr>
              <w:lastRenderedPageBreak/>
              <w:t>Ship owners</w:t>
            </w:r>
            <w:r w:rsidR="001F192A">
              <w:rPr>
                <w:rFonts w:ascii="Calibri" w:hAnsi="Calibri"/>
              </w:rPr>
              <w:t xml:space="preserve"> (ICS)</w:t>
            </w:r>
          </w:p>
        </w:tc>
        <w:tc>
          <w:tcPr>
            <w:tcW w:w="0" w:type="auto"/>
          </w:tcPr>
          <w:p w14:paraId="51639300" w14:textId="77777777" w:rsidR="005E1D24" w:rsidRDefault="003C607F" w:rsidP="005867D8">
            <w:pPr>
              <w:spacing w:after="120"/>
              <w:rPr>
                <w:rFonts w:ascii="Calibri" w:hAnsi="Calibri"/>
              </w:rPr>
            </w:pPr>
            <w:r>
              <w:rPr>
                <w:rFonts w:ascii="Calibri" w:hAnsi="Calibri"/>
              </w:rPr>
              <w:t xml:space="preserve">Provide, a position in conjunction with IMO, on carriage requirements. </w:t>
            </w:r>
          </w:p>
        </w:tc>
      </w:tr>
      <w:tr w:rsidR="00317575" w:rsidRPr="005867D8" w14:paraId="266E6BF8" w14:textId="77777777" w:rsidTr="001F4E4C">
        <w:tc>
          <w:tcPr>
            <w:tcW w:w="0" w:type="auto"/>
          </w:tcPr>
          <w:p w14:paraId="6D397B7E" w14:textId="77777777" w:rsidR="001F4E4C" w:rsidRDefault="001F4E4C" w:rsidP="001F4E4C">
            <w:pPr>
              <w:spacing w:after="120"/>
              <w:rPr>
                <w:rFonts w:ascii="Calibri" w:hAnsi="Calibri"/>
              </w:rPr>
            </w:pPr>
            <w:r>
              <w:rPr>
                <w:rFonts w:ascii="Calibri" w:hAnsi="Calibri"/>
              </w:rPr>
              <w:t>GNSS Operators</w:t>
            </w:r>
          </w:p>
        </w:tc>
        <w:tc>
          <w:tcPr>
            <w:tcW w:w="0" w:type="auto"/>
          </w:tcPr>
          <w:p w14:paraId="514385BC" w14:textId="77777777" w:rsidR="001F4E4C" w:rsidRPr="005867D8" w:rsidRDefault="001F4E4C" w:rsidP="001F4E4C">
            <w:pPr>
              <w:spacing w:after="120"/>
              <w:rPr>
                <w:rFonts w:ascii="Calibri" w:hAnsi="Calibri"/>
              </w:rPr>
            </w:pPr>
            <w:r>
              <w:rPr>
                <w:rFonts w:ascii="Calibri" w:hAnsi="Calibri"/>
              </w:rPr>
              <w:t xml:space="preserve">Provide technical expertise with respect to GNSS vulnerabilities and </w:t>
            </w:r>
            <w:r w:rsidR="00317575">
              <w:rPr>
                <w:rFonts w:ascii="Calibri" w:hAnsi="Calibri"/>
              </w:rPr>
              <w:t>GNSS time transfer applications</w:t>
            </w:r>
          </w:p>
        </w:tc>
      </w:tr>
      <w:tr w:rsidR="00317575" w:rsidRPr="005867D8" w14:paraId="56B05FB2" w14:textId="77777777" w:rsidTr="001F4E4C">
        <w:tc>
          <w:tcPr>
            <w:tcW w:w="0" w:type="auto"/>
          </w:tcPr>
          <w:p w14:paraId="7530C76E" w14:textId="77777777" w:rsidR="001F4E4C" w:rsidRDefault="000E22FD" w:rsidP="001F4E4C">
            <w:pPr>
              <w:spacing w:after="120"/>
              <w:rPr>
                <w:rFonts w:ascii="Calibri" w:hAnsi="Calibri"/>
              </w:rPr>
            </w:pPr>
            <w:r>
              <w:rPr>
                <w:rFonts w:ascii="Calibri" w:hAnsi="Calibri"/>
              </w:rPr>
              <w:t xml:space="preserve">CIRM / </w:t>
            </w:r>
            <w:r w:rsidR="001F4E4C">
              <w:rPr>
                <w:rFonts w:ascii="Calibri" w:hAnsi="Calibri"/>
              </w:rPr>
              <w:t>Equipment Manufacturers</w:t>
            </w:r>
          </w:p>
        </w:tc>
        <w:tc>
          <w:tcPr>
            <w:tcW w:w="0" w:type="auto"/>
          </w:tcPr>
          <w:p w14:paraId="6B5FCBF5" w14:textId="77777777" w:rsidR="001F4E4C" w:rsidRDefault="00317575" w:rsidP="001F4E4C">
            <w:pPr>
              <w:spacing w:after="120"/>
              <w:rPr>
                <w:rFonts w:ascii="Calibri" w:hAnsi="Calibri"/>
              </w:rPr>
            </w:pPr>
            <w:r>
              <w:rPr>
                <w:rFonts w:ascii="Calibri" w:hAnsi="Calibri"/>
              </w:rPr>
              <w:t>Provide technical expertise with respect to VDES;</w:t>
            </w:r>
          </w:p>
          <w:p w14:paraId="55205FBA" w14:textId="77777777" w:rsidR="00317575" w:rsidRDefault="00317575" w:rsidP="001F4E4C">
            <w:pPr>
              <w:spacing w:after="120"/>
              <w:rPr>
                <w:rFonts w:ascii="Calibri" w:hAnsi="Calibri"/>
              </w:rPr>
            </w:pPr>
            <w:r>
              <w:rPr>
                <w:rFonts w:ascii="Calibri" w:hAnsi="Calibri"/>
              </w:rPr>
              <w:t>Conduct market research</w:t>
            </w:r>
            <w:r w:rsidR="002F285C">
              <w:rPr>
                <w:rFonts w:ascii="Calibri" w:hAnsi="Calibri"/>
              </w:rPr>
              <w:t>;</w:t>
            </w:r>
          </w:p>
          <w:p w14:paraId="560547CC" w14:textId="77777777" w:rsidR="007004EF" w:rsidRDefault="007004EF" w:rsidP="002F285C">
            <w:pPr>
              <w:spacing w:after="120"/>
              <w:rPr>
                <w:rFonts w:ascii="Calibri" w:hAnsi="Calibri"/>
              </w:rPr>
            </w:pPr>
            <w:r>
              <w:rPr>
                <w:rFonts w:ascii="Calibri" w:hAnsi="Calibri"/>
              </w:rPr>
              <w:t>Produce VDES equipment;</w:t>
            </w:r>
          </w:p>
          <w:p w14:paraId="23A04629" w14:textId="77777777" w:rsidR="002F285C" w:rsidRPr="005867D8" w:rsidRDefault="002F285C" w:rsidP="002F285C">
            <w:pPr>
              <w:spacing w:after="120"/>
              <w:rPr>
                <w:rFonts w:ascii="Calibri" w:hAnsi="Calibri"/>
              </w:rPr>
            </w:pPr>
            <w:r>
              <w:rPr>
                <w:rFonts w:ascii="Calibri" w:hAnsi="Calibri"/>
              </w:rPr>
              <w:t>Integrate VDES R-mode into a resilient PNT solution</w:t>
            </w:r>
          </w:p>
        </w:tc>
      </w:tr>
      <w:tr w:rsidR="002F285C" w:rsidRPr="005867D8" w14:paraId="7D849FA8" w14:textId="77777777" w:rsidTr="001F4E4C">
        <w:tc>
          <w:tcPr>
            <w:tcW w:w="0" w:type="auto"/>
          </w:tcPr>
          <w:p w14:paraId="47541079" w14:textId="77777777" w:rsidR="001F4E4C" w:rsidRDefault="001F4E4C" w:rsidP="001F4E4C">
            <w:pPr>
              <w:spacing w:after="120"/>
              <w:rPr>
                <w:rFonts w:ascii="Calibri" w:hAnsi="Calibri"/>
              </w:rPr>
            </w:pPr>
            <w:r>
              <w:rPr>
                <w:rFonts w:ascii="Calibri" w:hAnsi="Calibri"/>
              </w:rPr>
              <w:t>IEC</w:t>
            </w:r>
          </w:p>
          <w:p w14:paraId="7F08BF81" w14:textId="77777777" w:rsidR="001F192A" w:rsidRDefault="001F192A" w:rsidP="001F192A">
            <w:pPr>
              <w:spacing w:after="120"/>
              <w:rPr>
                <w:rFonts w:ascii="Calibri" w:hAnsi="Calibri"/>
              </w:rPr>
            </w:pPr>
            <w:r>
              <w:rPr>
                <w:rFonts w:ascii="Calibri" w:hAnsi="Calibri"/>
              </w:rPr>
              <w:t>ETSI</w:t>
            </w:r>
          </w:p>
          <w:p w14:paraId="0DA7B7FE" w14:textId="77777777" w:rsidR="001F192A" w:rsidRDefault="001F192A" w:rsidP="001F192A">
            <w:pPr>
              <w:spacing w:after="120"/>
              <w:rPr>
                <w:rFonts w:ascii="Calibri" w:hAnsi="Calibri"/>
              </w:rPr>
            </w:pPr>
            <w:r>
              <w:rPr>
                <w:rFonts w:ascii="Calibri" w:hAnsi="Calibri"/>
              </w:rPr>
              <w:t>RTCM</w:t>
            </w:r>
          </w:p>
        </w:tc>
        <w:tc>
          <w:tcPr>
            <w:tcW w:w="0" w:type="auto"/>
          </w:tcPr>
          <w:p w14:paraId="764A5620" w14:textId="77777777" w:rsidR="001F4E4C" w:rsidRDefault="00317575" w:rsidP="001F4E4C">
            <w:pPr>
              <w:spacing w:after="120"/>
              <w:rPr>
                <w:rFonts w:ascii="Calibri" w:hAnsi="Calibri"/>
              </w:rPr>
            </w:pPr>
            <w:r>
              <w:rPr>
                <w:rFonts w:ascii="Calibri" w:hAnsi="Calibri"/>
              </w:rPr>
              <w:t>Develop test standards for VDES equipment</w:t>
            </w:r>
          </w:p>
          <w:p w14:paraId="1CD6F513" w14:textId="77777777" w:rsidR="003C607F" w:rsidRPr="005867D8" w:rsidRDefault="003C607F" w:rsidP="001F4E4C">
            <w:pPr>
              <w:spacing w:after="120"/>
              <w:rPr>
                <w:rFonts w:ascii="Calibri" w:hAnsi="Calibri"/>
              </w:rPr>
            </w:pPr>
            <w:r>
              <w:rPr>
                <w:rFonts w:ascii="Calibri" w:hAnsi="Calibri"/>
              </w:rPr>
              <w:t>Develop test standard for resilient PNT solution</w:t>
            </w:r>
          </w:p>
        </w:tc>
      </w:tr>
      <w:tr w:rsidR="002F285C" w:rsidRPr="005867D8" w14:paraId="0FECF7B7" w14:textId="77777777" w:rsidTr="001F4E4C">
        <w:tc>
          <w:tcPr>
            <w:tcW w:w="0" w:type="auto"/>
          </w:tcPr>
          <w:p w14:paraId="63EDF45A" w14:textId="77777777" w:rsidR="001F4E4C" w:rsidRDefault="001F4E4C" w:rsidP="001F4E4C">
            <w:pPr>
              <w:spacing w:after="120"/>
              <w:rPr>
                <w:rFonts w:ascii="Calibri" w:hAnsi="Calibri"/>
              </w:rPr>
            </w:pPr>
            <w:r>
              <w:rPr>
                <w:rFonts w:ascii="Calibri" w:hAnsi="Calibri"/>
              </w:rPr>
              <w:t>Test Houses</w:t>
            </w:r>
          </w:p>
        </w:tc>
        <w:tc>
          <w:tcPr>
            <w:tcW w:w="0" w:type="auto"/>
          </w:tcPr>
          <w:p w14:paraId="3AC41882" w14:textId="77777777" w:rsidR="001F4E4C" w:rsidRPr="005867D8" w:rsidRDefault="00317575" w:rsidP="001F4E4C">
            <w:pPr>
              <w:spacing w:after="120"/>
              <w:rPr>
                <w:rFonts w:ascii="Calibri" w:hAnsi="Calibri"/>
              </w:rPr>
            </w:pPr>
            <w:r>
              <w:rPr>
                <w:rFonts w:ascii="Calibri" w:hAnsi="Calibri"/>
              </w:rPr>
              <w:t>Certify VDES equipment</w:t>
            </w:r>
          </w:p>
        </w:tc>
      </w:tr>
      <w:tr w:rsidR="007004EF" w:rsidRPr="005867D8" w14:paraId="245232E3" w14:textId="77777777" w:rsidTr="001F4E4C">
        <w:tc>
          <w:tcPr>
            <w:tcW w:w="0" w:type="auto"/>
          </w:tcPr>
          <w:p w14:paraId="10E7DBB5" w14:textId="77777777" w:rsidR="007004EF" w:rsidRDefault="007004EF" w:rsidP="001F4E4C">
            <w:pPr>
              <w:spacing w:after="120"/>
              <w:rPr>
                <w:rFonts w:ascii="Calibri" w:hAnsi="Calibri"/>
              </w:rPr>
            </w:pPr>
            <w:r>
              <w:rPr>
                <w:rFonts w:ascii="Calibri" w:hAnsi="Calibri"/>
              </w:rPr>
              <w:t>R-mode Baltic Project</w:t>
            </w:r>
          </w:p>
        </w:tc>
        <w:tc>
          <w:tcPr>
            <w:tcW w:w="0" w:type="auto"/>
          </w:tcPr>
          <w:p w14:paraId="29E47962" w14:textId="77777777" w:rsidR="007004EF" w:rsidRDefault="007004EF" w:rsidP="001F4E4C">
            <w:pPr>
              <w:spacing w:after="120"/>
              <w:rPr>
                <w:rFonts w:ascii="Calibri" w:hAnsi="Calibri"/>
              </w:rPr>
            </w:pPr>
            <w:r>
              <w:rPr>
                <w:rFonts w:ascii="Calibri" w:hAnsi="Calibri"/>
              </w:rPr>
              <w:t>EU-funded project aiming to set up an R-mode test bed in the Baltic Sea region;</w:t>
            </w:r>
          </w:p>
          <w:p w14:paraId="3D117B25" w14:textId="77777777" w:rsidR="007004EF" w:rsidRDefault="007004EF" w:rsidP="001F4E4C">
            <w:pPr>
              <w:spacing w:after="120"/>
              <w:rPr>
                <w:rFonts w:ascii="Calibri" w:hAnsi="Calibri"/>
              </w:rPr>
            </w:pPr>
            <w:r>
              <w:rPr>
                <w:rFonts w:ascii="Calibri" w:hAnsi="Calibri"/>
              </w:rPr>
              <w:t>Provides technical expertise with respect to VDES R-mode;</w:t>
            </w:r>
          </w:p>
          <w:p w14:paraId="62AE0C69" w14:textId="77777777" w:rsidR="007004EF" w:rsidRDefault="007004EF" w:rsidP="001F4E4C">
            <w:pPr>
              <w:spacing w:after="120"/>
              <w:rPr>
                <w:rFonts w:ascii="Calibri" w:hAnsi="Calibri"/>
              </w:rPr>
            </w:pPr>
            <w:r>
              <w:rPr>
                <w:rFonts w:ascii="Calibri" w:hAnsi="Calibri"/>
              </w:rPr>
              <w:t>Produces prototype VDES R-mode equipment;</w:t>
            </w:r>
          </w:p>
          <w:p w14:paraId="4A1F0D68" w14:textId="77777777" w:rsidR="007004EF" w:rsidRDefault="007004EF" w:rsidP="00041117">
            <w:pPr>
              <w:spacing w:after="120"/>
              <w:rPr>
                <w:rFonts w:ascii="Calibri" w:hAnsi="Calibri"/>
              </w:rPr>
            </w:pPr>
            <w:r>
              <w:rPr>
                <w:rFonts w:ascii="Calibri" w:hAnsi="Calibri"/>
              </w:rPr>
              <w:t>Conducts tests of the VDES R-mode equipment / system</w:t>
            </w:r>
          </w:p>
        </w:tc>
      </w:tr>
    </w:tbl>
    <w:p w14:paraId="0076FBB8" w14:textId="77777777" w:rsidR="005867D8" w:rsidRPr="005867D8" w:rsidRDefault="005867D8" w:rsidP="001A743C">
      <w:pPr>
        <w:pStyle w:val="BodyText"/>
      </w:pPr>
    </w:p>
    <w:p w14:paraId="6FA37FBB" w14:textId="77777777" w:rsidR="006D4B5F" w:rsidRDefault="006D4B5F" w:rsidP="006D4B5F">
      <w:pPr>
        <w:pStyle w:val="Heading2"/>
      </w:pPr>
      <w:r>
        <w:t>Stakeholder Requirements</w:t>
      </w:r>
    </w:p>
    <w:p w14:paraId="6E682A7C" w14:textId="77777777" w:rsidR="003C607F" w:rsidRDefault="00FA5D2A" w:rsidP="00FB49D8">
      <w:pPr>
        <w:pStyle w:val="BodyText"/>
      </w:pPr>
      <w:r>
        <w:t xml:space="preserve">Appendix 1 contains a list of stakeholder requirements extracted from </w:t>
      </w:r>
      <w:r w:rsidR="0096680A">
        <w:t xml:space="preserve">the sources listed in the ‘References’ section. The requirements </w:t>
      </w:r>
      <w:r w:rsidR="0073306C">
        <w:t>were</w:t>
      </w:r>
      <w:r w:rsidR="0096680A">
        <w:t xml:space="preserve"> categorised into several groups, </w:t>
      </w:r>
      <w:r w:rsidR="006931B5">
        <w:t xml:space="preserve">such as </w:t>
      </w:r>
      <w:r w:rsidR="0096680A">
        <w:t xml:space="preserve">functional, </w:t>
      </w:r>
      <w:r w:rsidR="001B06C9">
        <w:t xml:space="preserve">coverage, </w:t>
      </w:r>
      <w:r w:rsidR="0096680A">
        <w:t xml:space="preserve">performance and </w:t>
      </w:r>
      <w:proofErr w:type="gramStart"/>
      <w:r w:rsidR="0096680A">
        <w:t>a number of</w:t>
      </w:r>
      <w:proofErr w:type="gramEnd"/>
      <w:r w:rsidR="0096680A">
        <w:t xml:space="preserve"> other non-functional requirements categories. Each requirement was assigned </w:t>
      </w:r>
      <w:r w:rsidR="002F076E">
        <w:t xml:space="preserve">a </w:t>
      </w:r>
      <w:r w:rsidR="0096680A">
        <w:t xml:space="preserve">priority as </w:t>
      </w:r>
      <w:r w:rsidR="002F076E">
        <w:t>one of: Mandatory, High, Medium or</w:t>
      </w:r>
      <w:r w:rsidR="0096680A">
        <w:t xml:space="preserve"> Low</w:t>
      </w:r>
      <w:r w:rsidR="00457DDB">
        <w:t xml:space="preserve">. </w:t>
      </w:r>
    </w:p>
    <w:p w14:paraId="2D32BEAD" w14:textId="77777777" w:rsidR="006D4B5F" w:rsidRDefault="00457DDB" w:rsidP="00FB49D8">
      <w:pPr>
        <w:pStyle w:val="BodyText"/>
      </w:pPr>
      <w:r>
        <w:t>Each requirement also has a status indicating the maturity of the requirement</w:t>
      </w:r>
      <w:r w:rsidR="00A675A6">
        <w:t>; permissible values are</w:t>
      </w:r>
      <w:r>
        <w:t>: New (the requirement has been captured from an external source), Ready (the requirement has been cleaned of any ambiguous statements and characterised), Checked (the requirement has been checked by the project team</w:t>
      </w:r>
      <w:r w:rsidR="005B2EB0" w:rsidRPr="007C1F2F">
        <w:rPr>
          <w:rStyle w:val="FootnoteReference"/>
          <w:vertAlign w:val="superscript"/>
        </w:rPr>
        <w:footnoteReference w:id="1"/>
      </w:r>
      <w:r>
        <w:t>), Review (the requirement is being review</w:t>
      </w:r>
      <w:r w:rsidR="002F076E">
        <w:t>ed</w:t>
      </w:r>
      <w:r>
        <w:t xml:space="preserve"> by stakeholders), Agreed (the requirement has been accepted by stakeholders), Rejected </w:t>
      </w:r>
      <w:r w:rsidR="00A675A6">
        <w:t>(the requirement has been rejected by stakeholders and is to be reworked) and Deleted (the requirement is no longer needed)</w:t>
      </w:r>
      <w:r>
        <w:t>.</w:t>
      </w:r>
    </w:p>
    <w:p w14:paraId="0EC9AE6B" w14:textId="77777777" w:rsidR="00A675A6" w:rsidRDefault="00E7352F" w:rsidP="00FB49D8">
      <w:pPr>
        <w:pStyle w:val="BodyText"/>
      </w:pPr>
      <w:r>
        <w:t xml:space="preserve">The functional requirements were largely derived from the IMO Resolution MSC.401(95), ‘Performance Standards for Multi-System </w:t>
      </w:r>
      <w:r w:rsidR="0037161C">
        <w:t xml:space="preserve">Shipborne </w:t>
      </w:r>
      <w:proofErr w:type="spellStart"/>
      <w:r w:rsidR="0037161C">
        <w:t>Radionavigation</w:t>
      </w:r>
      <w:proofErr w:type="spellEnd"/>
      <w:r w:rsidR="0037161C">
        <w:t xml:space="preserve"> Receivers</w:t>
      </w:r>
      <w:r>
        <w:t>’</w:t>
      </w:r>
      <w:r w:rsidR="00A87A24">
        <w:t xml:space="preserve"> </w:t>
      </w:r>
      <w:r w:rsidR="00A87A24">
        <w:fldChar w:fldCharType="begin"/>
      </w:r>
      <w:r w:rsidR="00A87A24">
        <w:instrText xml:space="preserve"> ADDIN ZOTERO_ITEM CSL_CITATION {"citationID":"aLuoIpet","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A87A24">
        <w:fldChar w:fldCharType="separate"/>
      </w:r>
      <w:r w:rsidR="00A87A24" w:rsidRPr="00A87A24">
        <w:t>[1]</w:t>
      </w:r>
      <w:r w:rsidR="00A87A24">
        <w:fldChar w:fldCharType="end"/>
      </w:r>
      <w:r w:rsidR="00BC1323">
        <w:t xml:space="preserve"> and the draft </w:t>
      </w:r>
      <w:r w:rsidR="001B06C9">
        <w:t>‘</w:t>
      </w:r>
      <w:r w:rsidR="00BC1323">
        <w:t>R-mode Baltic – Baseline and Priorities</w:t>
      </w:r>
      <w:r w:rsidR="001B06C9">
        <w:t>’</w:t>
      </w:r>
      <w:r w:rsidR="00BC1323">
        <w:t xml:space="preserve"> document </w:t>
      </w:r>
      <w:r w:rsidR="00A87A24">
        <w:fldChar w:fldCharType="begin"/>
      </w:r>
      <w:r w:rsidR="00A87A24">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A87A24">
        <w:fldChar w:fldCharType="separate"/>
      </w:r>
      <w:r w:rsidR="00A87A24" w:rsidRPr="00A87A24">
        <w:t>[2]</w:t>
      </w:r>
      <w:r w:rsidR="00A87A24">
        <w:fldChar w:fldCharType="end"/>
      </w:r>
      <w:r w:rsidR="0037161C">
        <w:t>.</w:t>
      </w:r>
      <w:r w:rsidR="00BC1323">
        <w:t xml:space="preserve"> </w:t>
      </w:r>
    </w:p>
    <w:p w14:paraId="6A3501DB" w14:textId="77777777" w:rsidR="007C05B1" w:rsidRDefault="00BC1323" w:rsidP="007C05B1">
      <w:pPr>
        <w:pStyle w:val="BodyText"/>
      </w:pPr>
      <w:r>
        <w:t xml:space="preserve">The </w:t>
      </w:r>
      <w:r w:rsidR="00CC65FA">
        <w:t xml:space="preserve">coverage and </w:t>
      </w:r>
      <w:r>
        <w:t xml:space="preserve">performance requirements are based on </w:t>
      </w:r>
      <w:r w:rsidR="00AD561D">
        <w:t xml:space="preserve">statements provided by the IALA ARM </w:t>
      </w:r>
      <w:r w:rsidR="003441E2">
        <w:t xml:space="preserve">Committee in Liaison Note </w:t>
      </w:r>
      <w:r w:rsidR="003441E2">
        <w:fldChar w:fldCharType="begin"/>
      </w:r>
      <w:r w:rsidR="003441E2">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3441E2">
        <w:fldChar w:fldCharType="separate"/>
      </w:r>
      <w:r w:rsidR="003441E2" w:rsidRPr="003441E2">
        <w:t>[3]</w:t>
      </w:r>
      <w:r w:rsidR="003441E2">
        <w:fldChar w:fldCharType="end"/>
      </w:r>
      <w:r w:rsidR="00911187">
        <w:t>, the R-mode Baltic</w:t>
      </w:r>
      <w:r w:rsidR="00AD561D">
        <w:t xml:space="preserve"> </w:t>
      </w:r>
      <w:r w:rsidR="00BF3726">
        <w:t xml:space="preserve">document </w:t>
      </w:r>
      <w:r w:rsidR="00BF3726">
        <w:fldChar w:fldCharType="begin"/>
      </w:r>
      <w:r w:rsidR="00BF3726">
        <w:instrText xml:space="preserve"> ADDIN ZOTERO_ITEM CSL_CITATION {"citationID":"KmfORxGQ","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BF3726">
        <w:fldChar w:fldCharType="separate"/>
      </w:r>
      <w:r w:rsidR="00BF3726" w:rsidRPr="00A87A24">
        <w:t>[2]</w:t>
      </w:r>
      <w:r w:rsidR="00BF3726">
        <w:fldChar w:fldCharType="end"/>
      </w:r>
      <w:r w:rsidR="00BF3726">
        <w:t xml:space="preserve"> </w:t>
      </w:r>
      <w:r w:rsidR="00127236">
        <w:t>and the IALA Recommendation R-129, ‘GNSS Vulnerability and Mitigation Measures’</w:t>
      </w:r>
      <w:r w:rsidR="003441E2">
        <w:t xml:space="preserve"> </w:t>
      </w:r>
      <w:r w:rsidR="003441E2">
        <w:fldChar w:fldCharType="begin"/>
      </w:r>
      <w:r w:rsidR="003441E2">
        <w:instrText xml:space="preserve"> ADDIN ZOTERO_ITEM CSL_CITATION {"citationID":"WaruQY8M","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3441E2">
        <w:fldChar w:fldCharType="separate"/>
      </w:r>
      <w:r w:rsidR="003441E2" w:rsidRPr="003441E2">
        <w:t>[4]</w:t>
      </w:r>
      <w:r w:rsidR="003441E2">
        <w:fldChar w:fldCharType="end"/>
      </w:r>
      <w:r w:rsidR="00127236">
        <w:t xml:space="preserve">. </w:t>
      </w:r>
      <w:r w:rsidR="007C05B1">
        <w:t>R-129 provides a useful categorisation of potential alternative PNT systems:</w:t>
      </w:r>
    </w:p>
    <w:p w14:paraId="0E95173D" w14:textId="77777777" w:rsidR="007C05B1" w:rsidRDefault="007C05B1" w:rsidP="007C05B1">
      <w:pPr>
        <w:pStyle w:val="Citation"/>
      </w:pPr>
      <w:r>
        <w:t xml:space="preserve">A </w:t>
      </w:r>
      <w:r w:rsidRPr="007C05B1">
        <w:rPr>
          <w:rStyle w:val="Emphasis"/>
        </w:rPr>
        <w:t>redundant system</w:t>
      </w:r>
      <w:r>
        <w:t xml:space="preserve"> provides the same functionality as the primary system, allowing a seamless transition with no change in procedures.</w:t>
      </w:r>
    </w:p>
    <w:p w14:paraId="08A92920" w14:textId="77777777" w:rsidR="007C05B1" w:rsidRDefault="007C05B1" w:rsidP="007C05B1">
      <w:pPr>
        <w:pStyle w:val="Citation"/>
      </w:pPr>
      <w:r>
        <w:t xml:space="preserve">A </w:t>
      </w:r>
      <w:r w:rsidRPr="007C05B1">
        <w:rPr>
          <w:rStyle w:val="Emphasis"/>
        </w:rPr>
        <w:t>backup system</w:t>
      </w:r>
      <w:r>
        <w:t xml:space="preserve"> ensures continuation of the navigation application, but not necessarily with the full functionality of the primary system and may necessitate some change in procedures by the user.</w:t>
      </w:r>
    </w:p>
    <w:p w14:paraId="5C9B594F" w14:textId="77777777" w:rsidR="007C05B1" w:rsidRDefault="007C05B1" w:rsidP="007C05B1">
      <w:pPr>
        <w:pStyle w:val="Citation"/>
      </w:pPr>
      <w:r>
        <w:lastRenderedPageBreak/>
        <w:t xml:space="preserve">A </w:t>
      </w:r>
      <w:r w:rsidRPr="007C05B1">
        <w:rPr>
          <w:rStyle w:val="Emphasis"/>
        </w:rPr>
        <w:t>contingency system</w:t>
      </w:r>
      <w:r>
        <w:t xml:space="preserve"> allows safe completion of a </w:t>
      </w:r>
      <w:proofErr w:type="gramStart"/>
      <w:r>
        <w:t>manoeuvre, but</w:t>
      </w:r>
      <w:proofErr w:type="gramEnd"/>
      <w:r>
        <w:t xml:space="preserve"> may not be adequate for long-term use.</w:t>
      </w:r>
    </w:p>
    <w:p w14:paraId="4EBE1DBD" w14:textId="77777777" w:rsidR="00D1077D" w:rsidRDefault="00D1077D" w:rsidP="00D1077D">
      <w:pPr>
        <w:pStyle w:val="BodyText"/>
      </w:pPr>
      <w:r>
        <w:t xml:space="preserve">The R-mode Baltic </w:t>
      </w:r>
      <w:r w:rsidR="00930EB7">
        <w:t>document </w:t>
      </w:r>
      <w:r w:rsidR="006052F6">
        <w:fldChar w:fldCharType="begin"/>
      </w:r>
      <w:r w:rsidR="006052F6">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6052F6">
        <w:fldChar w:fldCharType="separate"/>
      </w:r>
      <w:r w:rsidR="006052F6" w:rsidRPr="00EC2A05">
        <w:t>[2]</w:t>
      </w:r>
      <w:r w:rsidR="006052F6">
        <w:fldChar w:fldCharType="end"/>
      </w:r>
      <w:r>
        <w:t>provide</w:t>
      </w:r>
      <w:r w:rsidR="006052F6">
        <w:t>s</w:t>
      </w:r>
      <w:r>
        <w:t xml:space="preserve"> the following statements with respect to the above categories:</w:t>
      </w:r>
    </w:p>
    <w:p w14:paraId="6E87C708" w14:textId="77777777" w:rsidR="00D1077D" w:rsidRPr="00911187" w:rsidRDefault="00D1077D" w:rsidP="00D1077D">
      <w:pPr>
        <w:pStyle w:val="Citation"/>
        <w:rPr>
          <w:i/>
        </w:rPr>
      </w:pPr>
      <w:r w:rsidRPr="00911187">
        <w:rPr>
          <w:i/>
        </w:rPr>
        <w:t>‘The R-Mode project […] is intended as a backup system, or in between a contingency and backup system, to GNSS.</w:t>
      </w:r>
    </w:p>
    <w:p w14:paraId="69EB62E8" w14:textId="77777777" w:rsidR="00D1077D" w:rsidRDefault="00D1077D" w:rsidP="00D1077D">
      <w:pPr>
        <w:pStyle w:val="Citation"/>
        <w:rPr>
          <w:i/>
        </w:rPr>
      </w:pPr>
      <w:r w:rsidRPr="00911187">
        <w:rPr>
          <w:i/>
        </w:rPr>
        <w:t>‘it is assumed that R-Mode should be available for at least 2 h after GNSS has failed within the R-Mode accuracy requirement.'</w:t>
      </w:r>
    </w:p>
    <w:p w14:paraId="063E58CB" w14:textId="77777777" w:rsidR="0036732A" w:rsidRDefault="0036732A" w:rsidP="0036732A">
      <w:pPr>
        <w:pStyle w:val="Citation"/>
      </w:pPr>
      <w:r>
        <w:rPr>
          <w:i/>
        </w:rPr>
        <w:t>The 2h window is derived from a. f</w:t>
      </w:r>
      <w:r w:rsidRPr="0036732A">
        <w:rPr>
          <w:i/>
        </w:rPr>
        <w:t xml:space="preserve">inishing manoeuvres is expected to finish within 2 hours </w:t>
      </w:r>
      <w:r>
        <w:rPr>
          <w:i/>
        </w:rPr>
        <w:t xml:space="preserve">and b. </w:t>
      </w:r>
      <w:r>
        <w:rPr>
          <w:i/>
        </w:rPr>
        <w:tab/>
        <w:t xml:space="preserve">Rubidium </w:t>
      </w:r>
      <w:r w:rsidRPr="0036732A">
        <w:rPr>
          <w:i/>
        </w:rPr>
        <w:t>clocks are stable for 2-6 hours, therefore a minimum time of 2 hours was set</w:t>
      </w:r>
    </w:p>
    <w:p w14:paraId="20E1168D" w14:textId="77777777" w:rsidR="00BC1323" w:rsidRDefault="00D1077D" w:rsidP="00FB49D8">
      <w:pPr>
        <w:pStyle w:val="BodyText"/>
      </w:pPr>
      <w:r>
        <w:t xml:space="preserve">In addition, </w:t>
      </w:r>
      <w:r w:rsidR="00127236">
        <w:t>ARM states that</w:t>
      </w:r>
      <w:r w:rsidR="00EC2A05">
        <w:t xml:space="preserve"> </w:t>
      </w:r>
      <w:r w:rsidR="00EC2A05">
        <w:fldChar w:fldCharType="begin"/>
      </w:r>
      <w:r w:rsidR="00EC2A05">
        <w:instrText xml:space="preserve"> ADDIN ZOTERO_ITEM CSL_CITATION {"citationID":"OWm8Sv0Z","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rsidR="00127236">
        <w:t>:</w:t>
      </w:r>
    </w:p>
    <w:p w14:paraId="762AD88A" w14:textId="77777777" w:rsidR="00BC1323" w:rsidRPr="005A61A4" w:rsidRDefault="00BC1323" w:rsidP="005A61A4">
      <w:pPr>
        <w:pStyle w:val="Citation"/>
        <w:rPr>
          <w:i/>
        </w:rPr>
      </w:pPr>
      <w:r w:rsidRPr="005A61A4">
        <w:rPr>
          <w:i/>
        </w:rPr>
        <w:t xml:space="preserve">‘R-Mode (of any variety) should be considered as a “backup” to GNSS </w:t>
      </w:r>
      <w:r w:rsidR="005A61A4" w:rsidRPr="005A61A4">
        <w:rPr>
          <w:i/>
        </w:rPr>
        <w:t xml:space="preserve">as defined in R-129 as the full </w:t>
      </w:r>
      <w:r w:rsidRPr="005A61A4">
        <w:rPr>
          <w:i/>
        </w:rPr>
        <w:t>functionality of GNSS is not required and R-Mode is therefore not considered as a fully “redundant” system.’</w:t>
      </w:r>
    </w:p>
    <w:p w14:paraId="64C2249C" w14:textId="77777777" w:rsidR="00BC1323" w:rsidRDefault="00911187" w:rsidP="00BC1323">
      <w:pPr>
        <w:pStyle w:val="BodyText"/>
      </w:pPr>
      <w:r>
        <w:t>T</w:t>
      </w:r>
      <w:r w:rsidR="00BC1323">
        <w:t>herefore</w:t>
      </w:r>
      <w:r w:rsidR="0073306C">
        <w:t>,</w:t>
      </w:r>
      <w:r w:rsidR="00BC1323">
        <w:t xml:space="preserve"> </w:t>
      </w:r>
      <w:r w:rsidR="0073306C">
        <w:t xml:space="preserve">this specification considers </w:t>
      </w:r>
      <w:r>
        <w:t xml:space="preserve">VDES </w:t>
      </w:r>
      <w:r w:rsidR="00BC1323">
        <w:t xml:space="preserve">R-mode to be a contingency system with a holdover capability of at least 2 hours, with a </w:t>
      </w:r>
      <w:r w:rsidR="00C07B7E">
        <w:t xml:space="preserve">design </w:t>
      </w:r>
      <w:r w:rsidR="00BC1323">
        <w:t xml:space="preserve">goal </w:t>
      </w:r>
      <w:r>
        <w:t>of</w:t>
      </w:r>
      <w:r w:rsidR="00BC1323">
        <w:t xml:space="preserve"> be</w:t>
      </w:r>
      <w:r>
        <w:t>ing</w:t>
      </w:r>
      <w:r w:rsidR="00BC1323">
        <w:t xml:space="preserve"> </w:t>
      </w:r>
      <w:r>
        <w:t xml:space="preserve">capable of operating </w:t>
      </w:r>
      <w:r w:rsidR="00BC1323">
        <w:t>as a backup.</w:t>
      </w:r>
    </w:p>
    <w:p w14:paraId="070365E4" w14:textId="77777777" w:rsidR="00BC1323" w:rsidRDefault="00BC1323" w:rsidP="00BC1323">
      <w:pPr>
        <w:pStyle w:val="BodyText"/>
      </w:pPr>
      <w:r>
        <w:t xml:space="preserve">ARM </w:t>
      </w:r>
      <w:r w:rsidR="004C70BC">
        <w:t xml:space="preserve">further </w:t>
      </w:r>
      <w:r>
        <w:t xml:space="preserve">provided the following statements </w:t>
      </w:r>
      <w:r w:rsidR="00165543">
        <w:t xml:space="preserve">with respect to the </w:t>
      </w:r>
      <w:r w:rsidR="004C70BC">
        <w:t xml:space="preserve">performance requirements </w:t>
      </w:r>
      <w:r w:rsidR="00B0042B">
        <w:t>of</w:t>
      </w:r>
      <w:r w:rsidR="004C70BC">
        <w:t xml:space="preserve"> R-129</w:t>
      </w:r>
      <w:r w:rsidR="00EC2A05">
        <w:t xml:space="preserve"> </w:t>
      </w:r>
      <w:r w:rsidR="00EC2A05">
        <w:fldChar w:fldCharType="begin"/>
      </w:r>
      <w:r w:rsidR="00EC2A05">
        <w:instrText xml:space="preserve"> ADDIN ZOTERO_ITEM CSL_CITATION {"citationID":"wakgh2Va","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EC2A05">
        <w:fldChar w:fldCharType="separate"/>
      </w:r>
      <w:r w:rsidR="00EC2A05" w:rsidRPr="00EC2A05">
        <w:t>[3]</w:t>
      </w:r>
      <w:r w:rsidR="00EC2A05">
        <w:fldChar w:fldCharType="end"/>
      </w:r>
      <w:r>
        <w:t>:</w:t>
      </w:r>
    </w:p>
    <w:p w14:paraId="2868A0EA" w14:textId="77777777" w:rsidR="00BC1323" w:rsidRPr="00165543" w:rsidRDefault="00BC1323" w:rsidP="00165543">
      <w:pPr>
        <w:pStyle w:val="Citation"/>
        <w:rPr>
          <w:i/>
        </w:rPr>
      </w:pPr>
      <w:r w:rsidRPr="00165543">
        <w:rPr>
          <w:i/>
        </w:rPr>
        <w:t>‘The backup requirements of R-129 are derived from IMO A.915(22) and as such would be difficult to revise in the timescale of this response. ARM considers that a further wider consideration of requirements for backup systems is needed (</w:t>
      </w:r>
      <w:proofErr w:type="gramStart"/>
      <w:r w:rsidRPr="00165543">
        <w:rPr>
          <w:i/>
        </w:rPr>
        <w:t>and also</w:t>
      </w:r>
      <w:proofErr w:type="gramEnd"/>
      <w:r w:rsidRPr="00165543">
        <w:rPr>
          <w:i/>
        </w:rPr>
        <w:t xml:space="preserve"> primary systems), but this is beyond the scope of ARM and indeed IALA and would require the considered debate within other bodies such as the IMO. In the timescales of this response however, ARM considers that the requirements remain valid’;</w:t>
      </w:r>
    </w:p>
    <w:p w14:paraId="50F1F69E" w14:textId="77777777" w:rsidR="00BC1323" w:rsidRDefault="00BC1323" w:rsidP="00BC1323">
      <w:pPr>
        <w:pStyle w:val="BodyText"/>
      </w:pPr>
      <w:r>
        <w:t>Therefore</w:t>
      </w:r>
      <w:r w:rsidR="009C752A">
        <w:t>,</w:t>
      </w:r>
      <w:r>
        <w:t xml:space="preserve"> this specification adopts the performance requirements </w:t>
      </w:r>
      <w:r w:rsidR="00B0042B">
        <w:t>for a backup system stated in</w:t>
      </w:r>
      <w:r w:rsidR="00E02D67">
        <w:t xml:space="preserve"> </w:t>
      </w:r>
      <w:r>
        <w:t>R-129.</w:t>
      </w:r>
    </w:p>
    <w:p w14:paraId="6D8EDB6B" w14:textId="77777777" w:rsidR="00BC1323" w:rsidRDefault="00E02D67" w:rsidP="00BC1323">
      <w:pPr>
        <w:pStyle w:val="BodyText"/>
      </w:pPr>
      <w:r>
        <w:t xml:space="preserve">R-129 specifies different requirements for different phases of voyage. </w:t>
      </w:r>
      <w:r w:rsidR="008B7EB4">
        <w:t>These include ocean, coastal waters, port approaches and ports. With respect to the voyage phase, t</w:t>
      </w:r>
      <w:r w:rsidR="00BC1323">
        <w:t>he</w:t>
      </w:r>
      <w:r w:rsidR="008B7EB4">
        <w:t xml:space="preserve"> </w:t>
      </w:r>
      <w:r w:rsidR="00BC1323">
        <w:t>R-mode Baltic document</w:t>
      </w:r>
      <w:r w:rsidR="00930EB7">
        <w:t> </w:t>
      </w:r>
      <w:r w:rsidR="00930EB7">
        <w:fldChar w:fldCharType="begin"/>
      </w:r>
      <w:r w:rsidR="00930EB7">
        <w:instrText xml:space="preserve"> ADDIN ZOTERO_ITEM CSL_CITATION {"citationID":"xwn3OsDX","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00930EB7">
        <w:fldChar w:fldCharType="separate"/>
      </w:r>
      <w:r w:rsidR="00930EB7" w:rsidRPr="00EC2A05">
        <w:t>[2]</w:t>
      </w:r>
      <w:r w:rsidR="00930EB7">
        <w:fldChar w:fldCharType="end"/>
      </w:r>
      <w:r w:rsidR="00BC1323">
        <w:t xml:space="preserve"> states:</w:t>
      </w:r>
    </w:p>
    <w:p w14:paraId="1C8497C7" w14:textId="77777777" w:rsidR="00BC1323" w:rsidRPr="00E02D67" w:rsidRDefault="00BC1323" w:rsidP="009C752A">
      <w:pPr>
        <w:pStyle w:val="Citation"/>
        <w:rPr>
          <w:i/>
        </w:rPr>
      </w:pPr>
      <w:r w:rsidRPr="00E02D67">
        <w:rPr>
          <w:i/>
        </w:rPr>
        <w:t>‘A global coverage is not possible with R-Mode due to the selected carriers (AIS and MF), but a global harmonization, in line with the e-Navigation concept, is important. The highest risk for degradation of the signal due to intentional and unintentional jamming is expected to be in coastal waters. R-Mode, as a system, is designed for coverage in coastal waters.</w:t>
      </w:r>
      <w:r w:rsidR="009C752A" w:rsidRPr="00E02D67">
        <w:rPr>
          <w:i/>
        </w:rPr>
        <w:t>’</w:t>
      </w:r>
    </w:p>
    <w:p w14:paraId="25BF632B" w14:textId="77777777" w:rsidR="00BC1323" w:rsidRPr="00E02D67" w:rsidRDefault="00BC1323" w:rsidP="009C752A">
      <w:pPr>
        <w:pStyle w:val="Citation"/>
        <w:rPr>
          <w:i/>
        </w:rPr>
      </w:pPr>
      <w:r w:rsidRPr="00E02D67">
        <w:rPr>
          <w:i/>
        </w:rPr>
        <w:t>‘The system should support port approaches and navigation in restricted waters.</w:t>
      </w:r>
      <w:r w:rsidR="009C752A" w:rsidRPr="00E02D67">
        <w:rPr>
          <w:i/>
        </w:rPr>
        <w:t>’</w:t>
      </w:r>
    </w:p>
    <w:p w14:paraId="3A4C331A" w14:textId="77777777" w:rsidR="00617134" w:rsidRDefault="00BC1323" w:rsidP="00617134">
      <w:pPr>
        <w:pStyle w:val="BodyText"/>
      </w:pPr>
      <w:r>
        <w:t xml:space="preserve">Therefore, </w:t>
      </w:r>
      <w:r w:rsidR="00544727">
        <w:t xml:space="preserve">this specification adopts </w:t>
      </w:r>
      <w:r>
        <w:t xml:space="preserve">the R-129 performance requirements applicable to navigation in coastal waters </w:t>
      </w:r>
      <w:r w:rsidR="00E02D67">
        <w:t>as well as port approaches, restricted waters and inland waterways</w:t>
      </w:r>
      <w:r w:rsidR="00544727">
        <w:t xml:space="preserve"> (but not the requirements for navigation in ocean waters and ports)</w:t>
      </w:r>
      <w:r>
        <w:t>.</w:t>
      </w:r>
    </w:p>
    <w:p w14:paraId="1851350E" w14:textId="77777777" w:rsidR="00617134" w:rsidRPr="007A395D" w:rsidRDefault="00176623" w:rsidP="00617134">
      <w:pPr>
        <w:pStyle w:val="BodyText"/>
      </w:pPr>
      <w:r>
        <w:t xml:space="preserve">Further </w:t>
      </w:r>
      <w:r w:rsidR="0073306C">
        <w:t xml:space="preserve">non-functional requirements were extracted from documents prepared by ENAV WG3, the ITU Radio Regulations </w:t>
      </w:r>
      <w:r w:rsidR="00544727">
        <w:t xml:space="preserve">and </w:t>
      </w:r>
      <w:r w:rsidR="0073306C">
        <w:t xml:space="preserve">the sources referenced </w:t>
      </w:r>
      <w:r w:rsidR="00823DCE">
        <w:t>previously</w:t>
      </w:r>
      <w:r w:rsidR="0073306C">
        <w:t>.</w:t>
      </w:r>
    </w:p>
    <w:p w14:paraId="7E6D0DEF" w14:textId="77777777" w:rsidR="00180DDA" w:rsidRDefault="00180DDA" w:rsidP="00605E43">
      <w:pPr>
        <w:pStyle w:val="Heading1"/>
      </w:pPr>
      <w:r w:rsidRPr="007A395D">
        <w:t>References</w:t>
      </w:r>
    </w:p>
    <w:p w14:paraId="38BC7E57" w14:textId="77777777" w:rsidR="00481D6F" w:rsidRPr="00481D6F" w:rsidRDefault="00A87A24" w:rsidP="00481D6F">
      <w:pPr>
        <w:pStyle w:val="Bibliography"/>
        <w:rPr>
          <w:rFonts w:ascii="Calibri" w:hAnsi="Calibri"/>
        </w:rPr>
      </w:pPr>
      <w:r>
        <w:rPr>
          <w:lang w:eastAsia="de-DE"/>
        </w:rPr>
        <w:fldChar w:fldCharType="begin"/>
      </w:r>
      <w:r w:rsidR="00EC2A05">
        <w:rPr>
          <w:lang w:eastAsia="de-DE"/>
        </w:rPr>
        <w:instrText xml:space="preserve"> ADDIN ZOTERO_BIBL {"uncited":[],"omitted":[],"custom":[]} CSL_BIBLIOGRAPHY </w:instrText>
      </w:r>
      <w:r>
        <w:rPr>
          <w:lang w:eastAsia="de-DE"/>
        </w:rPr>
        <w:fldChar w:fldCharType="separate"/>
      </w:r>
      <w:r w:rsidR="00481D6F" w:rsidRPr="00481D6F">
        <w:rPr>
          <w:rFonts w:ascii="Calibri" w:hAnsi="Calibri"/>
        </w:rPr>
        <w:t>[1]</w:t>
      </w:r>
      <w:r w:rsidR="00481D6F" w:rsidRPr="00481D6F">
        <w:rPr>
          <w:rFonts w:ascii="Calibri" w:hAnsi="Calibri"/>
        </w:rPr>
        <w:tab/>
        <w:t>IMO, ‘Performance Standards for Multi-system Shipborne Radionavigation Receivers’, Resolution MSC.401(95), Jun. 2015.</w:t>
      </w:r>
    </w:p>
    <w:p w14:paraId="32479477" w14:textId="77777777" w:rsidR="00481D6F" w:rsidRPr="00481D6F" w:rsidRDefault="00481D6F" w:rsidP="00481D6F">
      <w:pPr>
        <w:pStyle w:val="Bibliography"/>
        <w:rPr>
          <w:rFonts w:ascii="Calibri" w:hAnsi="Calibri"/>
        </w:rPr>
      </w:pPr>
      <w:r w:rsidRPr="00481D6F">
        <w:rPr>
          <w:rFonts w:ascii="Calibri" w:hAnsi="Calibri"/>
        </w:rPr>
        <w:t>[2]</w:t>
      </w:r>
      <w:r w:rsidRPr="00481D6F">
        <w:rPr>
          <w:rFonts w:ascii="Calibri" w:hAnsi="Calibri"/>
        </w:rPr>
        <w:tab/>
        <w:t>M. Dziewicki, ‘R-mode Baltic - Baseline and Priorities’, Sep. 2018.</w:t>
      </w:r>
    </w:p>
    <w:p w14:paraId="7F17704B" w14:textId="77777777" w:rsidR="00481D6F" w:rsidRPr="00481D6F" w:rsidRDefault="00481D6F" w:rsidP="00481D6F">
      <w:pPr>
        <w:pStyle w:val="Bibliography"/>
        <w:rPr>
          <w:rFonts w:ascii="Calibri" w:hAnsi="Calibri"/>
        </w:rPr>
      </w:pPr>
      <w:r w:rsidRPr="00481D6F">
        <w:rPr>
          <w:rFonts w:ascii="Calibri" w:hAnsi="Calibri"/>
        </w:rPr>
        <w:t>[3]</w:t>
      </w:r>
      <w:r w:rsidRPr="00481D6F">
        <w:rPr>
          <w:rFonts w:ascii="Calibri" w:hAnsi="Calibri"/>
        </w:rPr>
        <w:tab/>
        <w:t>IALA ARM, ‘VDES R-mode System Requirements’, Liaison Note to IALA ENG and ENAV, Oct. 2018.</w:t>
      </w:r>
    </w:p>
    <w:p w14:paraId="413BEFFF" w14:textId="77777777" w:rsidR="00481D6F" w:rsidRPr="00481D6F" w:rsidRDefault="00481D6F" w:rsidP="00481D6F">
      <w:pPr>
        <w:pStyle w:val="Bibliography"/>
        <w:rPr>
          <w:rFonts w:ascii="Calibri" w:hAnsi="Calibri"/>
        </w:rPr>
      </w:pPr>
      <w:r w:rsidRPr="00481D6F">
        <w:rPr>
          <w:rFonts w:ascii="Calibri" w:hAnsi="Calibri"/>
        </w:rPr>
        <w:t>[4]</w:t>
      </w:r>
      <w:r w:rsidRPr="00481D6F">
        <w:rPr>
          <w:rFonts w:ascii="Calibri" w:hAnsi="Calibri"/>
        </w:rPr>
        <w:tab/>
        <w:t>IALA, ‘GNSS Vulnerability and Mitigation Measures’, Recommendation No. 129, Dec. 2012.</w:t>
      </w:r>
    </w:p>
    <w:p w14:paraId="3372E221" w14:textId="77777777" w:rsidR="00481D6F" w:rsidRPr="00481D6F" w:rsidRDefault="00481D6F" w:rsidP="00481D6F">
      <w:pPr>
        <w:pStyle w:val="Bibliography"/>
        <w:rPr>
          <w:rFonts w:ascii="Calibri" w:hAnsi="Calibri"/>
        </w:rPr>
      </w:pPr>
      <w:r w:rsidRPr="00481D6F">
        <w:rPr>
          <w:rFonts w:ascii="Calibri" w:hAnsi="Calibri"/>
        </w:rPr>
        <w:t>[5]</w:t>
      </w:r>
      <w:r w:rsidRPr="00481D6F">
        <w:rPr>
          <w:rFonts w:ascii="Calibri" w:hAnsi="Calibri"/>
        </w:rPr>
        <w:tab/>
        <w:t>IMO, ‘Resolution A.1046(27), Worldwide Radionavigation System’, Dec. 2011.</w:t>
      </w:r>
    </w:p>
    <w:p w14:paraId="5959D352" w14:textId="77777777" w:rsidR="00481D6F" w:rsidRPr="00481D6F" w:rsidRDefault="00481D6F" w:rsidP="00481D6F">
      <w:pPr>
        <w:pStyle w:val="Bibliography"/>
        <w:rPr>
          <w:rFonts w:ascii="Calibri" w:hAnsi="Calibri"/>
        </w:rPr>
      </w:pPr>
      <w:r w:rsidRPr="00481D6F">
        <w:rPr>
          <w:rFonts w:ascii="Calibri" w:hAnsi="Calibri"/>
        </w:rPr>
        <w:t>[6]</w:t>
      </w:r>
      <w:r w:rsidRPr="00481D6F">
        <w:rPr>
          <w:rFonts w:ascii="Calibri" w:hAnsi="Calibri"/>
        </w:rPr>
        <w:tab/>
        <w:t>IALA ENG, ‘VDES R-mode Requirements’, Liaison Note to IALA ENAV and ARM, Oct. 2018.</w:t>
      </w:r>
    </w:p>
    <w:p w14:paraId="660CC7A1" w14:textId="77777777" w:rsidR="00481D6F" w:rsidRPr="00481D6F" w:rsidRDefault="00481D6F" w:rsidP="00481D6F">
      <w:pPr>
        <w:pStyle w:val="Bibliography"/>
        <w:rPr>
          <w:rFonts w:ascii="Calibri" w:hAnsi="Calibri"/>
        </w:rPr>
      </w:pPr>
      <w:r w:rsidRPr="00481D6F">
        <w:rPr>
          <w:rFonts w:ascii="Calibri" w:hAnsi="Calibri"/>
        </w:rPr>
        <w:t>[7]</w:t>
      </w:r>
      <w:r w:rsidRPr="00481D6F">
        <w:rPr>
          <w:rFonts w:ascii="Calibri" w:hAnsi="Calibri"/>
        </w:rPr>
        <w:tab/>
        <w:t>ITU, ‘Radio Regulations’, 2016.</w:t>
      </w:r>
    </w:p>
    <w:p w14:paraId="13535956" w14:textId="77777777" w:rsidR="00A87A24" w:rsidRPr="00A87A24" w:rsidRDefault="00481D6F" w:rsidP="00F05A84">
      <w:pPr>
        <w:pStyle w:val="Bibliography"/>
        <w:rPr>
          <w:lang w:eastAsia="de-DE"/>
        </w:rPr>
      </w:pPr>
      <w:r w:rsidRPr="00481D6F">
        <w:rPr>
          <w:rFonts w:ascii="Calibri" w:hAnsi="Calibri"/>
        </w:rPr>
        <w:t>[8]</w:t>
      </w:r>
      <w:r w:rsidRPr="00481D6F">
        <w:rPr>
          <w:rFonts w:ascii="Calibri" w:hAnsi="Calibri"/>
        </w:rPr>
        <w:tab/>
        <w:t>IALA ENAV, ‘VDES R-mode Development and Standardisation’, Liaison Note to IALA ENG, Oct. 2018.</w:t>
      </w:r>
      <w:r w:rsidR="00A87A24">
        <w:rPr>
          <w:lang w:eastAsia="de-DE"/>
        </w:rPr>
        <w:fldChar w:fldCharType="end"/>
      </w:r>
    </w:p>
    <w:p w14:paraId="7F96F6A7" w14:textId="77777777" w:rsidR="00A446C9" w:rsidRPr="007A395D" w:rsidRDefault="00A446C9" w:rsidP="00605E43">
      <w:pPr>
        <w:pStyle w:val="Heading1"/>
      </w:pPr>
      <w:r w:rsidRPr="007A395D">
        <w:lastRenderedPageBreak/>
        <w:t>Action requested of the Committee</w:t>
      </w:r>
    </w:p>
    <w:p w14:paraId="5D8170A2" w14:textId="77777777" w:rsidR="004D1D85" w:rsidRPr="007A395D" w:rsidRDefault="00F25BF4" w:rsidP="002F076E">
      <w:pPr>
        <w:pStyle w:val="BodyText"/>
        <w:sectPr w:rsidR="004D1D85" w:rsidRPr="007A395D" w:rsidSect="007A395D">
          <w:headerReference w:type="even" r:id="rId10"/>
          <w:headerReference w:type="default" r:id="rId11"/>
          <w:footerReference w:type="default" r:id="rId12"/>
          <w:headerReference w:type="first" r:id="rId13"/>
          <w:pgSz w:w="11906" w:h="16838"/>
          <w:pgMar w:top="709" w:right="991" w:bottom="1134" w:left="1134" w:header="709" w:footer="709" w:gutter="0"/>
          <w:cols w:space="708"/>
          <w:titlePg/>
          <w:docGrid w:linePitch="360"/>
        </w:sectPr>
      </w:pPr>
      <w:r w:rsidRPr="007A395D">
        <w:t xml:space="preserve">The </w:t>
      </w:r>
      <w:r w:rsidR="00027C0D">
        <w:t>ENAV and ENG c</w:t>
      </w:r>
      <w:r w:rsidRPr="007A395D">
        <w:t>ommittee</w:t>
      </w:r>
      <w:r w:rsidR="003C41F6">
        <w:t>s</w:t>
      </w:r>
      <w:r w:rsidRPr="007A395D">
        <w:t xml:space="preserve"> </w:t>
      </w:r>
      <w:r w:rsidR="003C41F6">
        <w:t>are</w:t>
      </w:r>
      <w:r w:rsidR="00F05A84">
        <w:t xml:space="preserve"> requested to </w:t>
      </w:r>
      <w:r w:rsidR="002F076E">
        <w:t xml:space="preserve">review </w:t>
      </w:r>
      <w:r w:rsidR="0026683E">
        <w:t xml:space="preserve">the stakeholder requirements </w:t>
      </w:r>
      <w:r w:rsidR="000952FB">
        <w:t xml:space="preserve">listed </w:t>
      </w:r>
      <w:r w:rsidR="0026683E">
        <w:t>in Appendix 1</w:t>
      </w:r>
      <w:r w:rsidR="003C41F6">
        <w:t xml:space="preserve"> and provide comments</w:t>
      </w:r>
      <w:r w:rsidR="00027C0D">
        <w:t xml:space="preserve"> (and any additional requirements)</w:t>
      </w:r>
      <w:r w:rsidR="003C41F6">
        <w:t xml:space="preserve"> </w:t>
      </w:r>
      <w:r w:rsidR="003C41F6" w:rsidRPr="002E1F98">
        <w:t>to ENAV WG3</w:t>
      </w:r>
      <w:r w:rsidR="00A85B92">
        <w:t xml:space="preserve"> (Digital Communication Systems)</w:t>
      </w:r>
      <w:r w:rsidR="003C41F6">
        <w:t>.</w:t>
      </w:r>
    </w:p>
    <w:p w14:paraId="49CADC61" w14:textId="77777777" w:rsidR="00967988" w:rsidRDefault="00C916DA" w:rsidP="00967988">
      <w:pPr>
        <w:pStyle w:val="Appendix"/>
        <w:ind w:left="1985" w:hanging="1985"/>
        <w:rPr>
          <w:rFonts w:ascii="Calibri" w:hAnsi="Calibri"/>
          <w:color w:val="4F81BD" w:themeColor="accent1"/>
        </w:rPr>
      </w:pPr>
      <w:r w:rsidRPr="00C916DA">
        <w:rPr>
          <w:rFonts w:ascii="Calibri" w:hAnsi="Calibri"/>
          <w:color w:val="4F81BD" w:themeColor="accent1"/>
        </w:rPr>
        <w:lastRenderedPageBreak/>
        <w:t>VDES R-MODE STAKEHOLDER REQUIREMENTS</w:t>
      </w:r>
    </w:p>
    <w:tbl>
      <w:tblPr>
        <w:tblW w:w="0" w:type="auto"/>
        <w:tblInd w:w="43" w:type="dxa"/>
        <w:tblBorders>
          <w:top w:val="single" w:sz="8" w:space="0" w:color="000000"/>
          <w:left w:val="single" w:sz="8" w:space="0" w:color="000000"/>
          <w:bottom w:val="single" w:sz="8" w:space="0" w:color="000000"/>
          <w:right w:val="single" w:sz="8" w:space="0" w:color="000000"/>
        </w:tblBorders>
        <w:tblCellMar>
          <w:left w:w="43" w:type="dxa"/>
          <w:right w:w="43" w:type="dxa"/>
        </w:tblCellMar>
        <w:tblLook w:val="0000" w:firstRow="0" w:lastRow="0" w:firstColumn="0" w:lastColumn="0" w:noHBand="0" w:noVBand="0"/>
      </w:tblPr>
      <w:tblGrid>
        <w:gridCol w:w="497"/>
        <w:gridCol w:w="1663"/>
        <w:gridCol w:w="738"/>
        <w:gridCol w:w="5403"/>
        <w:gridCol w:w="2792"/>
        <w:gridCol w:w="992"/>
        <w:gridCol w:w="848"/>
        <w:gridCol w:w="1574"/>
      </w:tblGrid>
      <w:tr w:rsidR="00A8261C" w14:paraId="615AED57" w14:textId="77777777" w:rsidTr="001D0493">
        <w:trPr>
          <w:trHeight w:val="451"/>
          <w:tblHeader/>
        </w:trPr>
        <w:tc>
          <w:tcPr>
            <w:tcW w:w="0" w:type="auto"/>
            <w:tcBorders>
              <w:top w:val="single" w:sz="8" w:space="0" w:color="000000"/>
              <w:bottom w:val="single" w:sz="8" w:space="0" w:color="000000"/>
              <w:right w:val="single" w:sz="8" w:space="0" w:color="000000"/>
            </w:tcBorders>
            <w:shd w:val="clear" w:color="auto" w:fill="D3D3D3"/>
          </w:tcPr>
          <w:p w14:paraId="067553CD"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Key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5E1C9BCA"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Name</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0A9176B1"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Identity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098323C5" w14:textId="77777777" w:rsidR="00A8261C" w:rsidRPr="00A8261C" w:rsidRDefault="00A8261C" w:rsidP="00A8261C">
            <w:pPr>
              <w:spacing w:before="40" w:after="40"/>
              <w:jc w:val="left"/>
              <w:rPr>
                <w:rFonts w:asciiTheme="minorHAnsi" w:eastAsiaTheme="minorEastAsia" w:hAnsiTheme="minorHAnsi" w:cstheme="minorHAnsi"/>
                <w:b/>
                <w:sz w:val="20"/>
                <w:szCs w:val="20"/>
                <w:shd w:val="clear" w:color="auto" w:fill="D3D3D3"/>
              </w:rPr>
            </w:pPr>
            <w:r w:rsidRPr="00A8261C">
              <w:rPr>
                <w:rFonts w:asciiTheme="minorHAnsi" w:eastAsiaTheme="minorEastAsia" w:hAnsiTheme="minorHAnsi" w:cstheme="minorHAnsi"/>
                <w:b/>
                <w:sz w:val="20"/>
                <w:szCs w:val="20"/>
                <w:shd w:val="clear" w:color="auto" w:fill="D3D3D3"/>
              </w:rPr>
              <w:t>Requirement Details</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06FFEA47" w14:textId="77777777" w:rsidR="00A8261C" w:rsidRPr="00A8261C" w:rsidRDefault="00A8261C" w:rsidP="00A8261C">
            <w:pPr>
              <w:spacing w:before="40" w:after="40"/>
              <w:jc w:val="left"/>
              <w:rPr>
                <w:rFonts w:asciiTheme="minorHAnsi" w:eastAsiaTheme="minorEastAsia" w:hAnsiTheme="minorHAnsi" w:cstheme="minorHAnsi"/>
                <w:b/>
                <w:sz w:val="20"/>
                <w:szCs w:val="20"/>
                <w:shd w:val="clear" w:color="auto" w:fill="D3D3D3"/>
              </w:rPr>
            </w:pPr>
            <w:r w:rsidRPr="00A8261C">
              <w:rPr>
                <w:rFonts w:asciiTheme="minorHAnsi" w:eastAsiaTheme="minorEastAsia" w:hAnsiTheme="minorHAnsi" w:cstheme="minorHAnsi"/>
                <w:b/>
                <w:sz w:val="20"/>
                <w:szCs w:val="20"/>
                <w:shd w:val="clear" w:color="auto" w:fill="D3D3D3"/>
              </w:rPr>
              <w:t>Comments</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22CB51A1"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Priority</w:t>
            </w:r>
          </w:p>
        </w:tc>
        <w:tc>
          <w:tcPr>
            <w:tcW w:w="0" w:type="auto"/>
            <w:tcBorders>
              <w:top w:val="single" w:sz="8" w:space="0" w:color="000000"/>
              <w:left w:val="single" w:sz="8" w:space="0" w:color="000000"/>
              <w:bottom w:val="single" w:sz="8" w:space="0" w:color="000000"/>
              <w:right w:val="single" w:sz="8" w:space="0" w:color="000000"/>
            </w:tcBorders>
            <w:shd w:val="clear" w:color="auto" w:fill="D3D3D3"/>
          </w:tcPr>
          <w:p w14:paraId="6D074AED"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Status</w:t>
            </w:r>
          </w:p>
        </w:tc>
        <w:tc>
          <w:tcPr>
            <w:tcW w:w="0" w:type="auto"/>
            <w:tcBorders>
              <w:top w:val="single" w:sz="8" w:space="0" w:color="000000"/>
              <w:left w:val="single" w:sz="8" w:space="0" w:color="000000"/>
            </w:tcBorders>
            <w:shd w:val="clear" w:color="auto" w:fill="D3D3D3"/>
          </w:tcPr>
          <w:p w14:paraId="4BD26434" w14:textId="77777777" w:rsidR="00A8261C" w:rsidRPr="00A8261C" w:rsidRDefault="00A8261C" w:rsidP="00A8261C">
            <w:pPr>
              <w:spacing w:before="40" w:after="40"/>
              <w:jc w:val="left"/>
              <w:rPr>
                <w:rFonts w:asciiTheme="minorHAnsi" w:eastAsiaTheme="minorEastAsia" w:hAnsiTheme="minorHAnsi" w:cstheme="minorHAnsi"/>
                <w:b/>
                <w:color w:val="000000"/>
                <w:sz w:val="20"/>
                <w:szCs w:val="20"/>
                <w:shd w:val="clear" w:color="auto" w:fill="D3D3D3"/>
              </w:rPr>
            </w:pPr>
            <w:r w:rsidRPr="00A8261C">
              <w:rPr>
                <w:rFonts w:asciiTheme="minorHAnsi" w:eastAsiaTheme="minorEastAsia" w:hAnsiTheme="minorHAnsi" w:cstheme="minorHAnsi"/>
                <w:b/>
                <w:color w:val="000000"/>
                <w:sz w:val="20"/>
                <w:szCs w:val="20"/>
                <w:shd w:val="clear" w:color="auto" w:fill="D3D3D3"/>
              </w:rPr>
              <w:t>References</w:t>
            </w:r>
          </w:p>
        </w:tc>
      </w:tr>
      <w:tr w:rsidR="00A8261C" w14:paraId="4B1527E0" w14:textId="77777777" w:rsidTr="001D0493">
        <w:tc>
          <w:tcPr>
            <w:tcW w:w="0" w:type="auto"/>
            <w:tcBorders>
              <w:top w:val="single" w:sz="8" w:space="0" w:color="000000"/>
              <w:bottom w:val="single" w:sz="8" w:space="0" w:color="000000"/>
              <w:right w:val="single" w:sz="8" w:space="0" w:color="000000"/>
            </w:tcBorders>
            <w:shd w:val="clear" w:color="auto" w:fill="FFFFFF"/>
          </w:tcPr>
          <w:p w14:paraId="7850034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09A075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Functional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017908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30F9C26"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8E63E3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3EE7B3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EFA74C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595FCBA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793DEFC4" w14:textId="77777777" w:rsidTr="001D0493">
        <w:tc>
          <w:tcPr>
            <w:tcW w:w="0" w:type="auto"/>
            <w:tcBorders>
              <w:top w:val="single" w:sz="8" w:space="0" w:color="000000"/>
              <w:bottom w:val="single" w:sz="8" w:space="0" w:color="000000"/>
              <w:right w:val="single" w:sz="8" w:space="0" w:color="000000"/>
            </w:tcBorders>
            <w:shd w:val="clear" w:color="auto" w:fill="FFFFFF"/>
          </w:tcPr>
          <w:p w14:paraId="05A7A48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B5F94F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Provide VDES R-mode Base Station Information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CE21A2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912F96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7F6C22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08334E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4922B0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688CD6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4BA5907D" w14:textId="77777777" w:rsidTr="001D0493">
        <w:tc>
          <w:tcPr>
            <w:tcW w:w="0" w:type="auto"/>
            <w:tcBorders>
              <w:top w:val="single" w:sz="8" w:space="0" w:color="000000"/>
              <w:bottom w:val="single" w:sz="8" w:space="0" w:color="000000"/>
              <w:right w:val="single" w:sz="8" w:space="0" w:color="000000"/>
            </w:tcBorders>
            <w:shd w:val="clear" w:color="auto" w:fill="FFFFFF"/>
          </w:tcPr>
          <w:p w14:paraId="5824275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E0524A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Almanac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65C909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82383A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information on the identity and location of the VDES R-mode Base Stations.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57EDAF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Each station should transmit information at least for itself and neighbouring stations.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EA1FC4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75840DA"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FBCDE3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0FD47898" w14:textId="77777777" w:rsidTr="001D0493">
        <w:tc>
          <w:tcPr>
            <w:tcW w:w="0" w:type="auto"/>
            <w:tcBorders>
              <w:top w:val="single" w:sz="8" w:space="0" w:color="000000"/>
              <w:bottom w:val="single" w:sz="8" w:space="0" w:color="000000"/>
              <w:right w:val="single" w:sz="8" w:space="0" w:color="000000"/>
            </w:tcBorders>
            <w:shd w:val="clear" w:color="auto" w:fill="FFFFFF"/>
          </w:tcPr>
          <w:p w14:paraId="29A4E13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56060E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Health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D72760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26CAE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a "station safe to use"/"do not use" information for each Base Station within the system.</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A42CA0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F4D144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B10E327"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1E741C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36F417B1" w14:textId="77777777" w:rsidTr="001D0493">
        <w:tc>
          <w:tcPr>
            <w:tcW w:w="0" w:type="auto"/>
            <w:tcBorders>
              <w:top w:val="single" w:sz="8" w:space="0" w:color="000000"/>
              <w:bottom w:val="single" w:sz="8" w:space="0" w:color="000000"/>
              <w:right w:val="single" w:sz="8" w:space="0" w:color="000000"/>
            </w:tcBorders>
            <w:shd w:val="clear" w:color="auto" w:fill="FFFFFF"/>
          </w:tcPr>
          <w:p w14:paraId="6523234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00C4BC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Base Station Signal Quality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2C30E7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00EE5E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information on the quality of the VDES R-mode ranging signal such that the processor can obtain a measure of accuracy and integrity of the position solution derived from the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6961C9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Should include estimated clock synchronisation error, BS position accuracy, etc.</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7D2BE1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AD45DC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201DEC0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Internal GLA Discussions</w:t>
            </w:r>
          </w:p>
        </w:tc>
      </w:tr>
      <w:tr w:rsidR="00A8261C" w14:paraId="13725A8C" w14:textId="77777777" w:rsidTr="001D0493">
        <w:tc>
          <w:tcPr>
            <w:tcW w:w="0" w:type="auto"/>
            <w:tcBorders>
              <w:top w:val="single" w:sz="8" w:space="0" w:color="000000"/>
              <w:bottom w:val="single" w:sz="8" w:space="0" w:color="000000"/>
              <w:right w:val="single" w:sz="8" w:space="0" w:color="000000"/>
            </w:tcBorders>
            <w:shd w:val="clear" w:color="auto" w:fill="FFFFFF"/>
          </w:tcPr>
          <w:p w14:paraId="4D3DAAA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1C8C23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Provide VDES R-mode Observables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DCF103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BAD16B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A4C7DE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38725E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2C66CC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148084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3F1D825A" w14:textId="77777777" w:rsidTr="001D0493">
        <w:tc>
          <w:tcPr>
            <w:tcW w:w="0" w:type="auto"/>
            <w:tcBorders>
              <w:top w:val="single" w:sz="8" w:space="0" w:color="000000"/>
              <w:bottom w:val="single" w:sz="8" w:space="0" w:color="000000"/>
              <w:right w:val="single" w:sz="8" w:space="0" w:color="000000"/>
            </w:tcBorders>
            <w:shd w:val="clear" w:color="auto" w:fill="FFFFFF"/>
          </w:tcPr>
          <w:p w14:paraId="250873AB"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04A338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UTC</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9A8663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C65219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could determine UTC to within one tenth of a second.</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EC69C1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145FBA7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781F87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026E4A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FC3114" w14:paraId="3AC02F57" w14:textId="77777777" w:rsidTr="001D0493">
        <w:trPr>
          <w:ins w:id="1" w:author="Alan Grant" w:date="2019-10-03T20:34:00Z"/>
        </w:trPr>
        <w:tc>
          <w:tcPr>
            <w:tcW w:w="0" w:type="auto"/>
            <w:tcBorders>
              <w:top w:val="single" w:sz="8" w:space="0" w:color="000000"/>
              <w:bottom w:val="single" w:sz="8" w:space="0" w:color="000000"/>
              <w:right w:val="single" w:sz="8" w:space="0" w:color="000000"/>
            </w:tcBorders>
            <w:shd w:val="clear" w:color="auto" w:fill="FFFFFF"/>
          </w:tcPr>
          <w:p w14:paraId="6879EA43" w14:textId="77777777" w:rsidR="00FC3114" w:rsidRPr="00A8261C" w:rsidRDefault="00FC3114" w:rsidP="00A8261C">
            <w:pPr>
              <w:spacing w:before="20" w:after="20"/>
              <w:jc w:val="left"/>
              <w:rPr>
                <w:ins w:id="2" w:author="Alan Grant" w:date="2019-10-03T20:34:00Z"/>
                <w:rFonts w:asciiTheme="minorHAnsi" w:eastAsiaTheme="minorEastAsia" w:hAnsiTheme="minorHAnsi" w:cstheme="minorHAnsi"/>
                <w:b/>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81CF697" w14:textId="4D4F2CD9" w:rsidR="00FC3114" w:rsidRPr="00A8261C" w:rsidRDefault="00FC3114" w:rsidP="00A8261C">
            <w:pPr>
              <w:spacing w:before="20" w:after="20"/>
              <w:jc w:val="left"/>
              <w:rPr>
                <w:ins w:id="3" w:author="Alan Grant" w:date="2019-10-03T20:34:00Z"/>
                <w:rFonts w:asciiTheme="minorHAnsi" w:eastAsiaTheme="minorEastAsia" w:hAnsiTheme="minorHAnsi" w:cstheme="minorHAnsi"/>
                <w:b/>
                <w:color w:val="000000"/>
                <w:sz w:val="20"/>
                <w:szCs w:val="20"/>
                <w:shd w:val="clear" w:color="auto" w:fill="FFFFFF"/>
              </w:rPr>
            </w:pPr>
            <w:ins w:id="4" w:author="Alan Grant" w:date="2019-10-03T20:34:00Z">
              <w:r>
                <w:rPr>
                  <w:rFonts w:asciiTheme="minorHAnsi" w:eastAsiaTheme="minorEastAsia" w:hAnsiTheme="minorHAnsi" w:cstheme="minorHAnsi"/>
                  <w:b/>
                  <w:color w:val="000000"/>
                  <w:sz w:val="20"/>
                  <w:szCs w:val="20"/>
                  <w:shd w:val="clear" w:color="auto" w:fill="FFFFFF"/>
                </w:rPr>
                <w:t>System timing</w:t>
              </w:r>
            </w:ins>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A2CC80F" w14:textId="3AE3A25F" w:rsidR="00FC3114" w:rsidRPr="00A8261C" w:rsidRDefault="00FC3114" w:rsidP="00A8261C">
            <w:pPr>
              <w:spacing w:before="20" w:after="20"/>
              <w:jc w:val="left"/>
              <w:rPr>
                <w:ins w:id="5" w:author="Alan Grant" w:date="2019-10-03T20:34:00Z"/>
                <w:rFonts w:asciiTheme="minorHAnsi" w:eastAsiaTheme="minorEastAsia" w:hAnsiTheme="minorHAnsi" w:cstheme="minorHAnsi"/>
                <w:color w:val="000000"/>
                <w:sz w:val="20"/>
                <w:szCs w:val="20"/>
                <w:shd w:val="clear" w:color="auto" w:fill="FFFFFF"/>
              </w:rPr>
            </w:pPr>
            <w:ins w:id="6" w:author="Alan Grant" w:date="2019-10-03T20:34:00Z">
              <w:r>
                <w:rPr>
                  <w:rFonts w:asciiTheme="minorHAnsi" w:eastAsiaTheme="minorEastAsia" w:hAnsiTheme="minorHAnsi" w:cstheme="minorHAnsi"/>
                  <w:color w:val="000000"/>
                  <w:sz w:val="20"/>
                  <w:szCs w:val="20"/>
                  <w:shd w:val="clear" w:color="auto" w:fill="FFFFFF"/>
                </w:rPr>
                <w:t>REQ-XX</w:t>
              </w:r>
            </w:ins>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303D30C" w14:textId="3C7AEE58" w:rsidR="00FC3114" w:rsidRPr="00A8261C" w:rsidRDefault="00FC3114" w:rsidP="00A8261C">
            <w:pPr>
              <w:spacing w:before="20" w:after="20"/>
              <w:jc w:val="left"/>
              <w:rPr>
                <w:ins w:id="7" w:author="Alan Grant" w:date="2019-10-03T20:34:00Z"/>
                <w:rFonts w:asciiTheme="minorHAnsi" w:eastAsiaTheme="minorEastAsia" w:hAnsiTheme="minorHAnsi" w:cstheme="minorHAnsi"/>
                <w:sz w:val="20"/>
                <w:szCs w:val="20"/>
                <w:shd w:val="clear" w:color="auto" w:fill="FFFFFF"/>
              </w:rPr>
            </w:pPr>
            <w:ins w:id="8" w:author="Alan Grant" w:date="2019-10-03T20:34:00Z">
              <w:r>
                <w:rPr>
                  <w:rFonts w:asciiTheme="minorHAnsi" w:eastAsiaTheme="minorEastAsia" w:hAnsiTheme="minorHAnsi" w:cstheme="minorHAnsi"/>
                  <w:sz w:val="20"/>
                  <w:szCs w:val="20"/>
                  <w:shd w:val="clear" w:color="auto" w:fill="FFFFFF"/>
                </w:rPr>
                <w:t xml:space="preserve">The system shall provide a reference to its source of timing </w:t>
              </w:r>
            </w:ins>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4C446E7" w14:textId="77777777" w:rsidR="00FC3114" w:rsidRPr="00A8261C" w:rsidRDefault="00FC3114" w:rsidP="00A8261C">
            <w:pPr>
              <w:spacing w:before="20" w:after="20"/>
              <w:jc w:val="left"/>
              <w:rPr>
                <w:ins w:id="9" w:author="Alan Grant" w:date="2019-10-03T20:34:00Z"/>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8E0FA10" w14:textId="77777777" w:rsidR="00FC3114" w:rsidRPr="00A8261C" w:rsidRDefault="00FC3114" w:rsidP="00A8261C">
            <w:pPr>
              <w:spacing w:before="20" w:after="20"/>
              <w:jc w:val="left"/>
              <w:rPr>
                <w:ins w:id="10" w:author="Alan Grant" w:date="2019-10-03T20:34:00Z"/>
                <w:rFonts w:asciiTheme="minorHAnsi" w:eastAsiaTheme="minorEastAsia" w:hAnsiTheme="minorHAnsi" w:cstheme="minorHAnsi"/>
                <w:color w:val="FFFFFF"/>
                <w:sz w:val="20"/>
                <w:szCs w:val="20"/>
                <w:shd w:val="clear" w:color="auto" w:fill="FF0000"/>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9E6121A" w14:textId="77777777" w:rsidR="00FC3114" w:rsidRPr="00A8261C" w:rsidRDefault="00FC3114" w:rsidP="00A8261C">
            <w:pPr>
              <w:spacing w:before="20" w:after="20"/>
              <w:jc w:val="left"/>
              <w:rPr>
                <w:ins w:id="11" w:author="Alan Grant" w:date="2019-10-03T20:34:00Z"/>
                <w:rFonts w:asciiTheme="minorHAnsi" w:eastAsiaTheme="minorEastAsia" w:hAnsiTheme="minorHAnsi" w:cstheme="minorHAnsi"/>
                <w:color w:val="FFFFFF"/>
                <w:sz w:val="20"/>
                <w:szCs w:val="20"/>
                <w:shd w:val="clear" w:color="auto" w:fill="006400"/>
              </w:rPr>
            </w:pPr>
          </w:p>
        </w:tc>
        <w:tc>
          <w:tcPr>
            <w:tcW w:w="0" w:type="auto"/>
            <w:tcBorders>
              <w:top w:val="single" w:sz="8" w:space="0" w:color="000000"/>
              <w:left w:val="single" w:sz="8" w:space="0" w:color="000000"/>
              <w:bottom w:val="single" w:sz="8" w:space="0" w:color="000000"/>
            </w:tcBorders>
            <w:shd w:val="clear" w:color="auto" w:fill="FFFFFF"/>
          </w:tcPr>
          <w:p w14:paraId="1A514491" w14:textId="6080BE09" w:rsidR="00FC3114" w:rsidRPr="00A8261C" w:rsidRDefault="00FC3114" w:rsidP="00A8261C">
            <w:pPr>
              <w:spacing w:before="20" w:after="20"/>
              <w:jc w:val="left"/>
              <w:rPr>
                <w:ins w:id="12" w:author="Alan Grant" w:date="2019-10-03T20:34:00Z"/>
                <w:rFonts w:asciiTheme="minorHAnsi" w:eastAsiaTheme="minorEastAsia" w:hAnsiTheme="minorHAnsi" w:cstheme="minorHAnsi"/>
                <w:color w:val="000000"/>
                <w:sz w:val="20"/>
                <w:szCs w:val="20"/>
                <w:shd w:val="clear" w:color="auto" w:fill="FFFFFF"/>
              </w:rPr>
            </w:pPr>
            <w:ins w:id="13" w:author="Alan Grant" w:date="2019-10-03T20:36:00Z">
              <w:r>
                <w:rPr>
                  <w:rFonts w:asciiTheme="minorHAnsi" w:eastAsiaTheme="minorEastAsia" w:hAnsiTheme="minorHAnsi" w:cstheme="minorHAnsi"/>
                  <w:color w:val="000000"/>
                  <w:sz w:val="20"/>
                  <w:szCs w:val="20"/>
                  <w:shd w:val="clear" w:color="auto" w:fill="FFFFFF"/>
                </w:rPr>
                <w:t>ENG10</w:t>
              </w:r>
            </w:ins>
          </w:p>
        </w:tc>
      </w:tr>
      <w:tr w:rsidR="00FC3114" w14:paraId="26226414" w14:textId="77777777" w:rsidTr="001D0493">
        <w:trPr>
          <w:ins w:id="14" w:author="Alan Grant" w:date="2019-10-03T20:34:00Z"/>
        </w:trPr>
        <w:tc>
          <w:tcPr>
            <w:tcW w:w="0" w:type="auto"/>
            <w:tcBorders>
              <w:top w:val="single" w:sz="8" w:space="0" w:color="000000"/>
              <w:bottom w:val="single" w:sz="8" w:space="0" w:color="000000"/>
              <w:right w:val="single" w:sz="8" w:space="0" w:color="000000"/>
            </w:tcBorders>
            <w:shd w:val="clear" w:color="auto" w:fill="FFFFFF"/>
          </w:tcPr>
          <w:p w14:paraId="0CE7A379" w14:textId="77777777" w:rsidR="00FC3114" w:rsidRPr="00A8261C" w:rsidRDefault="00FC3114" w:rsidP="00A8261C">
            <w:pPr>
              <w:spacing w:before="20" w:after="20"/>
              <w:jc w:val="left"/>
              <w:rPr>
                <w:ins w:id="15" w:author="Alan Grant" w:date="2019-10-03T20:34:00Z"/>
                <w:rFonts w:asciiTheme="minorHAnsi" w:eastAsiaTheme="minorEastAsia" w:hAnsiTheme="minorHAnsi" w:cstheme="minorHAnsi"/>
                <w:b/>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7712A7" w14:textId="3091C5F1" w:rsidR="00FC3114" w:rsidRDefault="00FC3114" w:rsidP="00A8261C">
            <w:pPr>
              <w:spacing w:before="20" w:after="20"/>
              <w:jc w:val="left"/>
              <w:rPr>
                <w:ins w:id="16" w:author="Alan Grant" w:date="2019-10-03T20:34:00Z"/>
                <w:rFonts w:asciiTheme="minorHAnsi" w:eastAsiaTheme="minorEastAsia" w:hAnsiTheme="minorHAnsi" w:cstheme="minorHAnsi"/>
                <w:b/>
                <w:color w:val="000000"/>
                <w:sz w:val="20"/>
                <w:szCs w:val="20"/>
                <w:shd w:val="clear" w:color="auto" w:fill="FFFFFF"/>
              </w:rPr>
            </w:pPr>
            <w:ins w:id="17" w:author="Alan Grant" w:date="2019-10-03T20:34:00Z">
              <w:r>
                <w:rPr>
                  <w:rFonts w:asciiTheme="minorHAnsi" w:eastAsiaTheme="minorEastAsia" w:hAnsiTheme="minorHAnsi" w:cstheme="minorHAnsi"/>
                  <w:b/>
                  <w:color w:val="000000"/>
                  <w:sz w:val="20"/>
                  <w:szCs w:val="20"/>
                  <w:shd w:val="clear" w:color="auto" w:fill="FFFFFF"/>
                </w:rPr>
                <w:t>Timing offset</w:t>
              </w:r>
            </w:ins>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C136543" w14:textId="4EF61771" w:rsidR="00FC3114" w:rsidRDefault="00FC3114" w:rsidP="00A8261C">
            <w:pPr>
              <w:spacing w:before="20" w:after="20"/>
              <w:jc w:val="left"/>
              <w:rPr>
                <w:ins w:id="18" w:author="Alan Grant" w:date="2019-10-03T20:34:00Z"/>
                <w:rFonts w:asciiTheme="minorHAnsi" w:eastAsiaTheme="minorEastAsia" w:hAnsiTheme="minorHAnsi" w:cstheme="minorHAnsi"/>
                <w:color w:val="000000"/>
                <w:sz w:val="20"/>
                <w:szCs w:val="20"/>
                <w:shd w:val="clear" w:color="auto" w:fill="FFFFFF"/>
              </w:rPr>
            </w:pPr>
            <w:ins w:id="19" w:author="Alan Grant" w:date="2019-10-03T20:34:00Z">
              <w:r>
                <w:rPr>
                  <w:rFonts w:asciiTheme="minorHAnsi" w:eastAsiaTheme="minorEastAsia" w:hAnsiTheme="minorHAnsi" w:cstheme="minorHAnsi"/>
                  <w:color w:val="000000"/>
                  <w:sz w:val="20"/>
                  <w:szCs w:val="20"/>
                  <w:shd w:val="clear" w:color="auto" w:fill="FFFFFF"/>
                </w:rPr>
                <w:t>REQ-XX</w:t>
              </w:r>
            </w:ins>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2097F4" w14:textId="0BF24D11" w:rsidR="00FC3114" w:rsidRDefault="00FC3114" w:rsidP="00A8261C">
            <w:pPr>
              <w:spacing w:before="20" w:after="20"/>
              <w:jc w:val="left"/>
              <w:rPr>
                <w:ins w:id="20" w:author="Alan Grant" w:date="2019-10-03T20:34:00Z"/>
                <w:rFonts w:asciiTheme="minorHAnsi" w:eastAsiaTheme="minorEastAsia" w:hAnsiTheme="minorHAnsi" w:cstheme="minorHAnsi"/>
                <w:sz w:val="20"/>
                <w:szCs w:val="20"/>
                <w:shd w:val="clear" w:color="auto" w:fill="FFFFFF"/>
              </w:rPr>
            </w:pPr>
            <w:ins w:id="21" w:author="Alan Grant" w:date="2019-10-03T20:34:00Z">
              <w:r>
                <w:rPr>
                  <w:rFonts w:asciiTheme="minorHAnsi" w:eastAsiaTheme="minorEastAsia" w:hAnsiTheme="minorHAnsi" w:cstheme="minorHAnsi"/>
                  <w:sz w:val="20"/>
                  <w:szCs w:val="20"/>
                  <w:shd w:val="clear" w:color="auto" w:fill="FFFFFF"/>
                </w:rPr>
                <w:t xml:space="preserve">The system shall provide information on the timing offset between each R-Mode network and other nearby networks and GNSS to enable interoperability. </w:t>
              </w:r>
            </w:ins>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0723299" w14:textId="77777777" w:rsidR="00FC3114" w:rsidRPr="00A8261C" w:rsidRDefault="00FC3114" w:rsidP="00A8261C">
            <w:pPr>
              <w:spacing w:before="20" w:after="20"/>
              <w:jc w:val="left"/>
              <w:rPr>
                <w:ins w:id="22" w:author="Alan Grant" w:date="2019-10-03T20:34:00Z"/>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80BF1F1" w14:textId="77777777" w:rsidR="00FC3114" w:rsidRPr="00A8261C" w:rsidRDefault="00FC3114" w:rsidP="00A8261C">
            <w:pPr>
              <w:spacing w:before="20" w:after="20"/>
              <w:jc w:val="left"/>
              <w:rPr>
                <w:ins w:id="23" w:author="Alan Grant" w:date="2019-10-03T20:34:00Z"/>
                <w:rFonts w:asciiTheme="minorHAnsi" w:eastAsiaTheme="minorEastAsia" w:hAnsiTheme="minorHAnsi" w:cstheme="minorHAnsi"/>
                <w:color w:val="FFFFFF"/>
                <w:sz w:val="20"/>
                <w:szCs w:val="20"/>
                <w:shd w:val="clear" w:color="auto" w:fill="FF0000"/>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D4DACFF" w14:textId="77777777" w:rsidR="00FC3114" w:rsidRPr="00A8261C" w:rsidRDefault="00FC3114" w:rsidP="00A8261C">
            <w:pPr>
              <w:spacing w:before="20" w:after="20"/>
              <w:jc w:val="left"/>
              <w:rPr>
                <w:ins w:id="24" w:author="Alan Grant" w:date="2019-10-03T20:34:00Z"/>
                <w:rFonts w:asciiTheme="minorHAnsi" w:eastAsiaTheme="minorEastAsia" w:hAnsiTheme="minorHAnsi" w:cstheme="minorHAnsi"/>
                <w:color w:val="FFFFFF"/>
                <w:sz w:val="20"/>
                <w:szCs w:val="20"/>
                <w:shd w:val="clear" w:color="auto" w:fill="006400"/>
              </w:rPr>
            </w:pPr>
          </w:p>
        </w:tc>
        <w:tc>
          <w:tcPr>
            <w:tcW w:w="0" w:type="auto"/>
            <w:tcBorders>
              <w:top w:val="single" w:sz="8" w:space="0" w:color="000000"/>
              <w:left w:val="single" w:sz="8" w:space="0" w:color="000000"/>
              <w:bottom w:val="single" w:sz="8" w:space="0" w:color="000000"/>
            </w:tcBorders>
            <w:shd w:val="clear" w:color="auto" w:fill="FFFFFF"/>
          </w:tcPr>
          <w:p w14:paraId="27F2BBFB" w14:textId="4995874C" w:rsidR="00FC3114" w:rsidRPr="00A8261C" w:rsidRDefault="00FC3114" w:rsidP="00A8261C">
            <w:pPr>
              <w:spacing w:before="20" w:after="20"/>
              <w:jc w:val="left"/>
              <w:rPr>
                <w:ins w:id="25" w:author="Alan Grant" w:date="2019-10-03T20:34:00Z"/>
                <w:rFonts w:asciiTheme="minorHAnsi" w:eastAsiaTheme="minorEastAsia" w:hAnsiTheme="minorHAnsi" w:cstheme="minorHAnsi"/>
                <w:color w:val="000000"/>
                <w:sz w:val="20"/>
                <w:szCs w:val="20"/>
                <w:shd w:val="clear" w:color="auto" w:fill="FFFFFF"/>
              </w:rPr>
            </w:pPr>
            <w:ins w:id="26" w:author="Alan Grant" w:date="2019-10-03T20:36:00Z">
              <w:r>
                <w:rPr>
                  <w:rFonts w:asciiTheme="minorHAnsi" w:eastAsiaTheme="minorEastAsia" w:hAnsiTheme="minorHAnsi" w:cstheme="minorHAnsi"/>
                  <w:color w:val="000000"/>
                  <w:sz w:val="20"/>
                  <w:szCs w:val="20"/>
                  <w:shd w:val="clear" w:color="auto" w:fill="FFFFFF"/>
                </w:rPr>
                <w:t>ENG10</w:t>
              </w:r>
            </w:ins>
          </w:p>
        </w:tc>
      </w:tr>
      <w:tr w:rsidR="00A8261C" w14:paraId="68747384" w14:textId="77777777" w:rsidTr="001D0493">
        <w:tc>
          <w:tcPr>
            <w:tcW w:w="0" w:type="auto"/>
            <w:tcBorders>
              <w:top w:val="single" w:sz="8" w:space="0" w:color="000000"/>
              <w:bottom w:val="single" w:sz="8" w:space="0" w:color="000000"/>
              <w:right w:val="single" w:sz="8" w:space="0" w:color="000000"/>
            </w:tcBorders>
            <w:shd w:val="clear" w:color="auto" w:fill="FFFFFF"/>
          </w:tcPr>
          <w:p w14:paraId="6A1E815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F5423B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9EA35A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9187D1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The system shall provide to an external, shipborne PNT processor VDES R-mode observables such that the processor can estimate </w:t>
            </w:r>
            <w:r w:rsidRPr="00A8261C">
              <w:rPr>
                <w:rFonts w:asciiTheme="minorHAnsi" w:eastAsiaTheme="minorEastAsia" w:hAnsiTheme="minorHAnsi" w:cstheme="minorHAnsi"/>
                <w:sz w:val="20"/>
                <w:szCs w:val="20"/>
                <w:shd w:val="clear" w:color="auto" w:fill="FFFFFF"/>
              </w:rPr>
              <w:lastRenderedPageBreak/>
              <w:t>the ship's geodetic horizontal position (latitude, longitude) in accordance with the World Geodetic System revision 1984 (WGS84).</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B84A5A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AD351D5"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7F7165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2D21102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[1]</w:t>
            </w:r>
            <w:r w:rsidRPr="00481D6F">
              <w:rPr>
                <w:rFonts w:asciiTheme="minorHAnsi" w:hAnsiTheme="minorHAnsi" w:cstheme="minorHAnsi"/>
                <w:sz w:val="20"/>
                <w:szCs w:val="20"/>
              </w:rPr>
              <w:fldChar w:fldCharType="end"/>
            </w:r>
          </w:p>
        </w:tc>
      </w:tr>
      <w:tr w:rsidR="00A8261C" w14:paraId="5B656AF0" w14:textId="77777777" w:rsidTr="001D0493">
        <w:tc>
          <w:tcPr>
            <w:tcW w:w="0" w:type="auto"/>
            <w:tcBorders>
              <w:top w:val="single" w:sz="8" w:space="0" w:color="000000"/>
              <w:bottom w:val="single" w:sz="8" w:space="0" w:color="000000"/>
              <w:right w:val="single" w:sz="8" w:space="0" w:color="000000"/>
            </w:tcBorders>
            <w:shd w:val="clear" w:color="auto" w:fill="FFFFFF"/>
          </w:tcPr>
          <w:p w14:paraId="56806B4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79FE12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Course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B8D59A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8B5364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course over ground (COG).</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AEF4CA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95D8CB8"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4EC630E"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2BA105B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6840967C" w14:textId="77777777" w:rsidTr="001D0493">
        <w:tc>
          <w:tcPr>
            <w:tcW w:w="0" w:type="auto"/>
            <w:tcBorders>
              <w:top w:val="single" w:sz="8" w:space="0" w:color="000000"/>
              <w:bottom w:val="single" w:sz="8" w:space="0" w:color="000000"/>
              <w:right w:val="single" w:sz="8" w:space="0" w:color="000000"/>
            </w:tcBorders>
            <w:shd w:val="clear" w:color="auto" w:fill="FFFFFF"/>
          </w:tcPr>
          <w:p w14:paraId="5CC4662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1.2.4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58F043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Speed over Ground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AA2627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2A9367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provide to an external, shipborne PNT processor VDES R-mode observables such that the processor can estimate the ship's speed over ground (SOG).</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specification, it is assumed that the external processor may also use inputs from other PNT systems (but not to the exclusion of VDES R-mode).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09A6F8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FB49BA1"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EC33B52"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2C770D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102F39C6" w14:textId="77777777" w:rsidTr="001D0493">
        <w:tc>
          <w:tcPr>
            <w:tcW w:w="0" w:type="auto"/>
            <w:tcBorders>
              <w:top w:val="single" w:sz="8" w:space="0" w:color="000000"/>
              <w:bottom w:val="single" w:sz="8" w:space="0" w:color="000000"/>
              <w:right w:val="single" w:sz="8" w:space="0" w:color="000000"/>
            </w:tcBorders>
            <w:shd w:val="clear" w:color="auto" w:fill="FFFFFF"/>
          </w:tcPr>
          <w:p w14:paraId="10D9FDA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5E5752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Coverage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ECCC99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15F617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32A7BA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D7823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9AABD0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621F7E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32F44CA9" w14:textId="77777777" w:rsidTr="001D0493">
        <w:tc>
          <w:tcPr>
            <w:tcW w:w="0" w:type="auto"/>
            <w:tcBorders>
              <w:top w:val="single" w:sz="8" w:space="0" w:color="000000"/>
              <w:bottom w:val="single" w:sz="8" w:space="0" w:color="000000"/>
              <w:right w:val="single" w:sz="8" w:space="0" w:color="000000"/>
            </w:tcBorders>
            <w:shd w:val="clear" w:color="auto" w:fill="FFFFFF"/>
          </w:tcPr>
          <w:p w14:paraId="7EC81BE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DE31E8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D16B7B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93F5A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capable of being used for navigation in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643C47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0D3BC1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5E3185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42AA47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404F28E4" w14:textId="77777777" w:rsidTr="001D0493">
        <w:tc>
          <w:tcPr>
            <w:tcW w:w="0" w:type="auto"/>
            <w:tcBorders>
              <w:top w:val="single" w:sz="8" w:space="0" w:color="000000"/>
              <w:bottom w:val="single" w:sz="8" w:space="0" w:color="000000"/>
              <w:right w:val="single" w:sz="8" w:space="0" w:color="000000"/>
            </w:tcBorders>
            <w:shd w:val="clear" w:color="auto" w:fill="FFFFFF"/>
          </w:tcPr>
          <w:p w14:paraId="612DCAA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2.2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4C4720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Port approaches, Restricted Waters, Inland Waterways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F56B4E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C66FD9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as a goal, be capable of being used for navigation in port approaches, restricted waters and inland waterways.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61CB8C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There is no common, accepted, definition of where the boundary is between coastal waters and port approach.</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Search IMO SOLAS, Reg. V, and Circulars.</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56E928B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9CBFBC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187C2F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5FBA2AC8" w14:textId="77777777" w:rsidTr="001D0493">
        <w:tc>
          <w:tcPr>
            <w:tcW w:w="0" w:type="auto"/>
            <w:tcBorders>
              <w:top w:val="single" w:sz="8" w:space="0" w:color="000000"/>
              <w:bottom w:val="single" w:sz="8" w:space="0" w:color="000000"/>
              <w:right w:val="single" w:sz="8" w:space="0" w:color="000000"/>
            </w:tcBorders>
            <w:shd w:val="clear" w:color="auto" w:fill="FFFFFF"/>
          </w:tcPr>
          <w:p w14:paraId="37E07E4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A5966A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Performance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2C2D32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72A6C0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17E6C76"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A13954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C52974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2782CB3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65072D3E" w14:textId="77777777" w:rsidTr="001D0493">
        <w:tc>
          <w:tcPr>
            <w:tcW w:w="0" w:type="auto"/>
            <w:tcBorders>
              <w:top w:val="single" w:sz="8" w:space="0" w:color="000000"/>
              <w:bottom w:val="single" w:sz="8" w:space="0" w:color="000000"/>
              <w:right w:val="single" w:sz="8" w:space="0" w:color="000000"/>
            </w:tcBorders>
            <w:shd w:val="clear" w:color="auto" w:fill="FFFFFF"/>
          </w:tcPr>
          <w:p w14:paraId="040830E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lastRenderedPageBreak/>
              <w:t>3.1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9488CCB"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 Accuracy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F4E2C2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50096E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coastal waters, the Horizontal Position Accuracy of the externally estimated position solution shall be at most 100 m, 95%.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2AAFC4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49E2010"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140FCF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5534C8C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3B675172" w14:textId="77777777" w:rsidTr="001D0493">
        <w:tc>
          <w:tcPr>
            <w:tcW w:w="0" w:type="auto"/>
            <w:tcBorders>
              <w:top w:val="single" w:sz="8" w:space="0" w:color="000000"/>
              <w:bottom w:val="single" w:sz="8" w:space="0" w:color="000000"/>
              <w:right w:val="single" w:sz="8" w:space="0" w:color="000000"/>
            </w:tcBorders>
            <w:shd w:val="clear" w:color="auto" w:fill="FFFFFF"/>
          </w:tcPr>
          <w:p w14:paraId="5F5F912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050085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Integrity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95BD70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3550C0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coastal waters, the Integrity Risk of the externally estimated horizontal position solution shall be at most 1e-4 over a period of 3 hours, with a Horizontal Alert Limit (HAL) of 250 m.</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Note: The continuity requirement (REQ-20) uses a time interval of 15 minutes. For compatibility reasons, it would be beneficial 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0BB0BE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2C4B94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0054F4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26C0541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17F2CD61" w14:textId="77777777" w:rsidTr="001D0493">
        <w:tc>
          <w:tcPr>
            <w:tcW w:w="0" w:type="auto"/>
            <w:tcBorders>
              <w:top w:val="single" w:sz="8" w:space="0" w:color="000000"/>
              <w:bottom w:val="single" w:sz="8" w:space="0" w:color="000000"/>
              <w:right w:val="single" w:sz="8" w:space="0" w:color="000000"/>
            </w:tcBorders>
            <w:shd w:val="clear" w:color="auto" w:fill="FFFFFF"/>
          </w:tcPr>
          <w:p w14:paraId="05AC60C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108738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Time to Alarm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C44CA5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6139D0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Base Station Health information shall be provided in such a manner that mariners using the system for navigation in coastal waters can be warned of a system fault within 30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97C40E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5ED2C7A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741C3B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0FEBF0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771CB900" w14:textId="77777777" w:rsidTr="001D0493">
        <w:tc>
          <w:tcPr>
            <w:tcW w:w="0" w:type="auto"/>
            <w:tcBorders>
              <w:top w:val="single" w:sz="8" w:space="0" w:color="000000"/>
              <w:bottom w:val="single" w:sz="8" w:space="0" w:color="000000"/>
              <w:right w:val="single" w:sz="8" w:space="0" w:color="000000"/>
            </w:tcBorders>
            <w:shd w:val="clear" w:color="auto" w:fill="FFFFFF"/>
          </w:tcPr>
          <w:p w14:paraId="58BDBC4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1EDF3C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Availability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0ADBAF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3E9520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coastal waters, the Availability of the externally estimated position solution shall be at least 99%.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FC699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66B0B7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3A4812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8FB2DE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12DCEDA0" w14:textId="77777777" w:rsidTr="001D0493">
        <w:tc>
          <w:tcPr>
            <w:tcW w:w="0" w:type="auto"/>
            <w:tcBorders>
              <w:top w:val="single" w:sz="8" w:space="0" w:color="000000"/>
              <w:bottom w:val="single" w:sz="8" w:space="0" w:color="000000"/>
              <w:right w:val="single" w:sz="8" w:space="0" w:color="000000"/>
            </w:tcBorders>
            <w:shd w:val="clear" w:color="auto" w:fill="FFFFFF"/>
          </w:tcPr>
          <w:p w14:paraId="23F23D2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208FE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Fix Interval - Coastal Waters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F3E6EF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34850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used for navigation in coastal waters, the system shall provide new signal observables to the external processor at least once every 15 seconds.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EDF277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1F9F198"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CB64D9A"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8CBF0A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7473F34A" w14:textId="77777777" w:rsidTr="001D0493">
        <w:tc>
          <w:tcPr>
            <w:tcW w:w="0" w:type="auto"/>
            <w:tcBorders>
              <w:top w:val="single" w:sz="8" w:space="0" w:color="000000"/>
              <w:bottom w:val="single" w:sz="8" w:space="0" w:color="000000"/>
              <w:right w:val="single" w:sz="8" w:space="0" w:color="000000"/>
            </w:tcBorders>
            <w:shd w:val="clear" w:color="auto" w:fill="FFFFFF"/>
          </w:tcPr>
          <w:p w14:paraId="4094BF4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7A204B"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Position Accuracy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935A480"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9F4B8B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port approaches, restricted waters or inland waterways, the Horizontal Position Accuracy of the externally estimated position solution shall be at most 10 m, 95%.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C5FF64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48774CD2"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3CADE05"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8B4357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19273148" w14:textId="77777777" w:rsidTr="001D0493">
        <w:tc>
          <w:tcPr>
            <w:tcW w:w="0" w:type="auto"/>
            <w:tcBorders>
              <w:top w:val="single" w:sz="8" w:space="0" w:color="000000"/>
              <w:bottom w:val="single" w:sz="8" w:space="0" w:color="000000"/>
              <w:right w:val="single" w:sz="8" w:space="0" w:color="000000"/>
            </w:tcBorders>
            <w:shd w:val="clear" w:color="auto" w:fill="FFFFFF"/>
          </w:tcPr>
          <w:p w14:paraId="1F494EA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A5B1E6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Integrity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4A9548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REQ-19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F1D222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port approaches, restricted waters or inland waterways, the Integrity Risk of the externally estimated horizontal position shall be at most 1e-4 over a period of 3 hours, with a Horizontal Alert Limit (HAL) of 25 m.</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 xml:space="preserve">Note: The continuity requirement (REQ-20) uses a time interval of 15 minutes. For compatibility reasons, it would be beneficial </w:t>
            </w:r>
            <w:r w:rsidRPr="00A8261C">
              <w:rPr>
                <w:rFonts w:asciiTheme="minorHAnsi" w:eastAsiaTheme="minorEastAsia" w:hAnsiTheme="minorHAnsi" w:cstheme="minorHAnsi"/>
                <w:sz w:val="20"/>
                <w:szCs w:val="20"/>
                <w:shd w:val="clear" w:color="auto" w:fill="FFFFFF"/>
              </w:rPr>
              <w:lastRenderedPageBreak/>
              <w:t>to use the same time interval for both the integrity and continuity requirements.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B3FAE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2AE17E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BD7255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7C1996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2DB709BC" w14:textId="77777777" w:rsidTr="001D0493">
        <w:tc>
          <w:tcPr>
            <w:tcW w:w="0" w:type="auto"/>
            <w:tcBorders>
              <w:top w:val="single" w:sz="8" w:space="0" w:color="000000"/>
              <w:bottom w:val="single" w:sz="8" w:space="0" w:color="000000"/>
              <w:right w:val="single" w:sz="8" w:space="0" w:color="000000"/>
            </w:tcBorders>
            <w:shd w:val="clear" w:color="auto" w:fill="FFFFFF"/>
          </w:tcPr>
          <w:p w14:paraId="0F9A4C5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70178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Time to Alarm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044438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5E0756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Base Station Health information shall be provided in such a manner that mariners using the system for navigation in port approaches, restricted waters and inland waterways can be warned of a system fault within 10 seconds of the fault occurring.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F05C47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B4E07D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B8F359D"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008D3E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6AF6A60C" w14:textId="77777777" w:rsidTr="001D0493">
        <w:tc>
          <w:tcPr>
            <w:tcW w:w="0" w:type="auto"/>
            <w:tcBorders>
              <w:top w:val="single" w:sz="8" w:space="0" w:color="000000"/>
              <w:bottom w:val="single" w:sz="8" w:space="0" w:color="000000"/>
              <w:right w:val="single" w:sz="8" w:space="0" w:color="000000"/>
            </w:tcBorders>
            <w:shd w:val="clear" w:color="auto" w:fill="FFFFFF"/>
          </w:tcPr>
          <w:p w14:paraId="61FD349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9D7165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Continuity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B7FE14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3F1BE4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the system is used for navigation in port approaches, restricted waters or inland waterways, the Continuity of the externally estimated horizontal position solution shall be at least 99.97% over a time interval of 15 minutes.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C1C8133"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6C958D91"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064E03F"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8FBB25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2380DA0C" w14:textId="77777777" w:rsidTr="001D0493">
        <w:tc>
          <w:tcPr>
            <w:tcW w:w="0" w:type="auto"/>
            <w:tcBorders>
              <w:top w:val="single" w:sz="8" w:space="0" w:color="000000"/>
              <w:bottom w:val="single" w:sz="8" w:space="0" w:color="000000"/>
              <w:right w:val="single" w:sz="8" w:space="0" w:color="000000"/>
            </w:tcBorders>
            <w:shd w:val="clear" w:color="auto" w:fill="FFFFFF"/>
          </w:tcPr>
          <w:p w14:paraId="134D1BC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3.10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02ED5F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Fix Interval - Port Approach</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FD4360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B2AAD8C"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When used for navigation in port approaches, restricted waters or inland waterways, the system shall provide new observables to the external processor at least once every 2 seconds.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F50B470"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6273210"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8B84F9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1D1AA5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IALA R-129</w:t>
            </w:r>
            <w:r w:rsidR="005E7C76" w:rsidRPr="00481D6F">
              <w:rPr>
                <w:rFonts w:asciiTheme="minorHAnsi" w:hAnsiTheme="minorHAnsi" w:cstheme="minorHAnsi"/>
                <w:sz w:val="20"/>
                <w:szCs w:val="20"/>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MlN6kFwu","properties":{"formattedCitation":"[4]","plainCitation":"[4]","noteIndex":0},"citationItems":[{"id":1103,"uris":["http://zotero.org/users/2197752/items/7Y48EX5K"],"uri":["http://zotero.org/users/2197752/items/7Y48EX5K"],"itemData":{"id":1103,"type":"report","title":"GNSS Vulnerability and Mitigation Measures","number":"Recommendation No. 129","author":[{"family":"IALA","given":""}],"issued":{"date-parts":[["2012",12]]}}}],"schema":"https://github.com/citation-style-language/schema/raw/master/csl-citation.json"}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[4]</w:t>
            </w:r>
            <w:r w:rsidR="005E7C76" w:rsidRPr="00481D6F">
              <w:rPr>
                <w:rFonts w:asciiTheme="minorHAnsi" w:hAnsiTheme="minorHAnsi" w:cstheme="minorHAnsi"/>
                <w:sz w:val="20"/>
                <w:szCs w:val="20"/>
              </w:rPr>
              <w:fldChar w:fldCharType="end"/>
            </w:r>
          </w:p>
        </w:tc>
      </w:tr>
      <w:tr w:rsidR="00A8261C" w14:paraId="4E5142D2" w14:textId="77777777" w:rsidTr="001D0493">
        <w:tc>
          <w:tcPr>
            <w:tcW w:w="0" w:type="auto"/>
            <w:vMerge w:val="restart"/>
            <w:tcBorders>
              <w:top w:val="single" w:sz="8" w:space="0" w:color="000000"/>
              <w:bottom w:val="single" w:sz="8" w:space="0" w:color="000000"/>
              <w:right w:val="single" w:sz="8" w:space="0" w:color="000000"/>
            </w:tcBorders>
            <w:shd w:val="clear" w:color="auto" w:fill="FFFFFF"/>
          </w:tcPr>
          <w:p w14:paraId="2139BD4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4</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3F1FFCA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Capacity - Goal</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492B752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REQ-22</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233AD3C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commentRangeStart w:id="27"/>
            <w:r w:rsidRPr="00A8261C">
              <w:rPr>
                <w:rFonts w:asciiTheme="minorHAnsi" w:eastAsiaTheme="minorEastAsia" w:hAnsiTheme="minorHAnsi" w:cstheme="minorHAnsi"/>
                <w:sz w:val="20"/>
                <w:szCs w:val="20"/>
                <w:shd w:val="clear" w:color="auto" w:fill="FFFFFF"/>
              </w:rPr>
              <w:t>The system should, as a goal, be capable of being used by an unlimited number of ships.</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Capacity may be limited if using active ranging.</w:t>
            </w:r>
            <w:commentRangeEnd w:id="27"/>
            <w:r w:rsidR="00FC3114">
              <w:rPr>
                <w:rStyle w:val="CommentReference"/>
              </w:rPr>
              <w:commentReference w:id="27"/>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FFFF"/>
          </w:tcPr>
          <w:p w14:paraId="22DC4FDE"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FF4500"/>
          </w:tcPr>
          <w:p w14:paraId="78F0BCCE"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006400"/>
          </w:tcPr>
          <w:p w14:paraId="46881DC7"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EEB275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A.1046(27)</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LjRqkF6S","properties":{"formattedCitation":"[5]","plainCitation":"[5]","noteIndex":0},"citationItems":[{"id":508,"uris":["http://zotero.org/users/2197752/items/IA45RXIP"],"uri":["http://zotero.org/users/2197752/items/IA45RXIP"],"itemData":{"id":508,"type":"report","title":"Resolution A.1046(27), Worldwide Radionavigation System","author":[{"family":"IMO","given":""}],"issued":{"date-parts":[["2011",12]]}}}],"schema":"https://github.com/citation-style-language/schema/raw/master/csl-citation.json"}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[5]</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7C8D2E3E" w14:textId="77777777" w:rsidTr="001D0493">
        <w:tc>
          <w:tcPr>
            <w:tcW w:w="0" w:type="auto"/>
            <w:vMerge/>
            <w:tcBorders>
              <w:top w:val="single" w:sz="8" w:space="0" w:color="000000"/>
              <w:bottom w:val="single" w:sz="8" w:space="0" w:color="000000"/>
              <w:right w:val="single" w:sz="8" w:space="0" w:color="000000"/>
            </w:tcBorders>
            <w:shd w:val="clear" w:color="auto" w:fill="FFFFFF"/>
          </w:tcPr>
          <w:p w14:paraId="1E7D42D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4679EFB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4EED655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0455A71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64F86AE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29294329"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tcPr>
          <w:p w14:paraId="2F02345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tcBorders>
            <w:shd w:val="clear" w:color="auto" w:fill="FFFFFF"/>
          </w:tcPr>
          <w:p w14:paraId="029DD8A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620423B4" w14:textId="77777777" w:rsidTr="001D0493">
        <w:tc>
          <w:tcPr>
            <w:tcW w:w="0" w:type="auto"/>
            <w:tcBorders>
              <w:top w:val="single" w:sz="8" w:space="0" w:color="000000"/>
              <w:bottom w:val="single" w:sz="8" w:space="0" w:color="000000"/>
              <w:right w:val="single" w:sz="8" w:space="0" w:color="000000"/>
            </w:tcBorders>
            <w:shd w:val="clear" w:color="auto" w:fill="FFFFFF"/>
          </w:tcPr>
          <w:p w14:paraId="4F340DD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B03D1B1"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Interface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C902BF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1F2C90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use standardized and approved communication protocols for interfacing.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1774A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10E2F35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D9E7E8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46857F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9jZCWFL2","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3C90F779" w14:textId="77777777" w:rsidTr="001D0493">
        <w:tc>
          <w:tcPr>
            <w:tcW w:w="0" w:type="auto"/>
            <w:tcBorders>
              <w:top w:val="single" w:sz="8" w:space="0" w:color="000000"/>
              <w:bottom w:val="single" w:sz="8" w:space="0" w:color="000000"/>
              <w:right w:val="single" w:sz="8" w:space="0" w:color="000000"/>
            </w:tcBorders>
            <w:shd w:val="clear" w:color="auto" w:fill="FFFFFF"/>
          </w:tcPr>
          <w:p w14:paraId="53DAA36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5BB9FA8"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Security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9E89F7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C3A4AE2"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The system shall be designed to consider cyber-attacks (including jamming and spoofing) so that such events can be </w:t>
            </w:r>
            <w:proofErr w:type="gramStart"/>
            <w:r w:rsidRPr="00A8261C">
              <w:rPr>
                <w:rFonts w:asciiTheme="minorHAnsi" w:eastAsiaTheme="minorEastAsia" w:hAnsiTheme="minorHAnsi" w:cstheme="minorHAnsi"/>
                <w:sz w:val="20"/>
                <w:szCs w:val="20"/>
                <w:shd w:val="clear" w:color="auto" w:fill="FFFFFF"/>
              </w:rPr>
              <w:t>detected</w:t>
            </w:r>
            <w:proofErr w:type="gramEnd"/>
            <w:r w:rsidRPr="00A8261C">
              <w:rPr>
                <w:rFonts w:asciiTheme="minorHAnsi" w:eastAsiaTheme="minorEastAsia" w:hAnsiTheme="minorHAnsi" w:cstheme="minorHAnsi"/>
                <w:sz w:val="20"/>
                <w:szCs w:val="20"/>
                <w:shd w:val="clear" w:color="auto" w:fill="FFFFFF"/>
              </w:rPr>
              <w:t xml:space="preserve"> and their effects mitigated.</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35791D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71831230"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C5DABE8"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098AF7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Requirements</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waodJE1l","properties":{"formattedCitation":"[6]","plainCitation":"[6]","noteIndex":0},"citationItems":[{"id":1116,"uris":["http://zotero.org/users/2197752/items/GQZAGYJG"],"uri":["http://zotero.org/users/2197752/items/GQZAGYJG"],"itemData":{"id":1116,"type":"report","title":"VDES R-mode Requirements","genre":"Liaison Note to IALA ENAV and ARM","author":[{"family":"IALA ENG","given":""}],"issued":{"date-parts":[["2018",10]]}}}],"schema":"https://github.com/citation-style-language/schema/raw/master/csl-citation.json"}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[6]</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6BB6E24D" w14:textId="77777777" w:rsidTr="001D0493">
        <w:tc>
          <w:tcPr>
            <w:tcW w:w="0" w:type="auto"/>
            <w:tcBorders>
              <w:top w:val="single" w:sz="8" w:space="0" w:color="000000"/>
              <w:bottom w:val="single" w:sz="8" w:space="0" w:color="000000"/>
              <w:right w:val="single" w:sz="8" w:space="0" w:color="000000"/>
            </w:tcBorders>
            <w:shd w:val="clear" w:color="auto" w:fill="FFFFFF"/>
          </w:tcPr>
          <w:p w14:paraId="2072A51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935204D"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Regulatory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62510D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7043DB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C1142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2F51F1"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1C677DB8"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94EB65D"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04EE64F9" w14:textId="77777777" w:rsidTr="001D0493">
        <w:tc>
          <w:tcPr>
            <w:tcW w:w="0" w:type="auto"/>
            <w:tcBorders>
              <w:top w:val="single" w:sz="8" w:space="0" w:color="000000"/>
              <w:bottom w:val="single" w:sz="8" w:space="0" w:color="000000"/>
              <w:right w:val="single" w:sz="8" w:space="0" w:color="000000"/>
            </w:tcBorders>
            <w:shd w:val="clear" w:color="auto" w:fill="FFFFFF"/>
          </w:tcPr>
          <w:p w14:paraId="62149FFA"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7.1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C4A2B56"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ITU Radio Regulations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46D6333"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837705"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The system shall be designed and operated in accordance with ITU Radio Regulations, </w:t>
            </w:r>
            <w:commentRangeStart w:id="28"/>
            <w:r w:rsidRPr="00A8261C">
              <w:rPr>
                <w:rFonts w:asciiTheme="minorHAnsi" w:eastAsiaTheme="minorEastAsia" w:hAnsiTheme="minorHAnsi" w:cstheme="minorHAnsi"/>
                <w:sz w:val="20"/>
                <w:szCs w:val="20"/>
                <w:shd w:val="clear" w:color="auto" w:fill="FFFFFF"/>
              </w:rPr>
              <w:t xml:space="preserve">Article </w:t>
            </w:r>
            <w:commentRangeEnd w:id="28"/>
            <w:r w:rsidR="00FC3114">
              <w:rPr>
                <w:rStyle w:val="CommentReference"/>
              </w:rPr>
              <w:commentReference w:id="28"/>
            </w:r>
            <w:r w:rsidRPr="00A8261C">
              <w:rPr>
                <w:rFonts w:asciiTheme="minorHAnsi" w:eastAsiaTheme="minorEastAsia" w:hAnsiTheme="minorHAnsi" w:cstheme="minorHAnsi"/>
                <w:sz w:val="20"/>
                <w:szCs w:val="20"/>
                <w:shd w:val="clear" w:color="auto" w:fill="FFFFFF"/>
              </w:rPr>
              <w:t>28.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579A5F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This may mean that additional (radiodetermination service) allocations will need to be made for the VDES frequencies under Radio Regulations Chapter II, Article 5 and a designation under Appendix 18.</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6E13347"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878DAE7"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F72748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ITU Radio Regulations</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DigBOBpn","properties":{"formattedCitation":"[7]","plainCitation":"[7]","noteIndex":0},"citationItems":[{"id":1117,"uris":["http://zotero.org/users/2197752/items/7QSARLYG"],"uri":["http://zotero.org/users/2197752/items/7QSARLYG"],"itemData":{"id":1117,"type":"report","title":"Radio Regulations","author":[{"family":"ITU","given":""}],"issued":{"date-parts":[["2016"]]}}}],"schema":"https://github.com/citation-style-language/schema/raw/master/csl-citation.json"}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[7]</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A8261C" w14:paraId="5A95370C" w14:textId="77777777" w:rsidTr="001D0493">
        <w:tc>
          <w:tcPr>
            <w:tcW w:w="0" w:type="auto"/>
            <w:tcBorders>
              <w:top w:val="single" w:sz="8" w:space="0" w:color="000000"/>
              <w:bottom w:val="single" w:sz="8" w:space="0" w:color="000000"/>
              <w:right w:val="single" w:sz="8" w:space="0" w:color="000000"/>
            </w:tcBorders>
            <w:shd w:val="clear" w:color="auto" w:fill="FFFFFF"/>
          </w:tcPr>
          <w:p w14:paraId="48A461D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549AC6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Environmental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668A41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76C060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6304E86"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64160E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652FE2F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9234ED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5F19A094" w14:textId="77777777" w:rsidTr="001D0493">
        <w:tc>
          <w:tcPr>
            <w:tcW w:w="0" w:type="auto"/>
            <w:tcBorders>
              <w:top w:val="single" w:sz="8" w:space="0" w:color="000000"/>
              <w:bottom w:val="single" w:sz="8" w:space="0" w:color="000000"/>
              <w:right w:val="single" w:sz="8" w:space="0" w:color="000000"/>
            </w:tcBorders>
            <w:shd w:val="clear" w:color="auto" w:fill="FFFFFF"/>
          </w:tcPr>
          <w:p w14:paraId="296D9B3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lastRenderedPageBreak/>
              <w:t>8.1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CE7FD8B"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Ship</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AF6ADAB"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4712974"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local to the ship, the system shall continue to meet the Functional, Coverage and Performance Requirements set out in this specification for an unlimited period of time.</w:t>
            </w:r>
            <w:r w:rsidRPr="00A8261C">
              <w:rPr>
                <w:rFonts w:asciiTheme="minorHAnsi" w:eastAsiaTheme="minorEastAsia" w:hAnsiTheme="minorHAnsi" w:cstheme="minorHAnsi"/>
                <w:sz w:val="20"/>
                <w:szCs w:val="20"/>
                <w:shd w:val="clear" w:color="auto" w:fill="FFFFFF"/>
              </w:rPr>
              <w:br/>
            </w:r>
            <w:r w:rsidRPr="00A8261C">
              <w:rPr>
                <w:rFonts w:asciiTheme="minorHAnsi" w:eastAsiaTheme="minorEastAsia" w:hAnsiTheme="minorHAnsi" w:cstheme="minorHAnsi"/>
                <w:sz w:val="20"/>
                <w:szCs w:val="20"/>
                <w:shd w:val="clear" w:color="auto" w:fill="FFFFFF"/>
              </w:rPr>
              <w:br/>
              <w:t>For the purpose of this requirement, it is assumed that GNSS reception at the locations of the VDES R-mode Base Station Infrastructure is nominal.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45000B1"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0C37269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AD07A13"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AE7F11C"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6CB9FF77" w14:textId="77777777" w:rsidTr="001D0493">
        <w:tc>
          <w:tcPr>
            <w:tcW w:w="0" w:type="auto"/>
            <w:tcBorders>
              <w:top w:val="single" w:sz="8" w:space="0" w:color="000000"/>
              <w:bottom w:val="single" w:sz="8" w:space="0" w:color="000000"/>
              <w:right w:val="single" w:sz="8" w:space="0" w:color="000000"/>
            </w:tcBorders>
            <w:shd w:val="clear" w:color="auto" w:fill="FFFFFF"/>
          </w:tcPr>
          <w:p w14:paraId="75322CB2"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0E9AE30"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Infrastructure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FCC354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825272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at one or more locations of the VDES R-mode Base Station Infrastructure, and regardless of GNSS service availability and performance at the ship's location, the system shall continue to meet the Functional, Coverage and Performance Requirements set out in this specification for a minimum duration of 2 hours.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45C0A1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This means the BS will need to be able to detect GNSS disruptions.</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9FCD98C"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4328FA0"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2BCB6B5"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A8261C" w14:paraId="4D79CED9" w14:textId="77777777" w:rsidTr="001D0493">
        <w:tc>
          <w:tcPr>
            <w:tcW w:w="0" w:type="auto"/>
            <w:tcBorders>
              <w:top w:val="single" w:sz="8" w:space="0" w:color="000000"/>
              <w:bottom w:val="single" w:sz="8" w:space="0" w:color="000000"/>
              <w:right w:val="single" w:sz="8" w:space="0" w:color="000000"/>
            </w:tcBorders>
            <w:shd w:val="clear" w:color="auto" w:fill="FFFFFF"/>
          </w:tcPr>
          <w:p w14:paraId="368A5D8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5331A6C"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GNSS Disruption at Infrastructure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489904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REQ-29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C70D51F"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Following a disruption to GNSS services (due to jamming/spoofing/interference/satellite failures, etc.) at one or more locations of the VDES R-mode Base Station Infrastructure, and regardless of GNSS service availability and performance at the ship's location, the system should, as a goal, continue to meet the Functional, Coverage and Performance Requirements set out in this specification for an unlimited period of time.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FAD0497"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6B95F84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A500"/>
              </w:rPr>
            </w:pPr>
            <w:r w:rsidRPr="00A8261C">
              <w:rPr>
                <w:rFonts w:asciiTheme="minorHAnsi" w:eastAsiaTheme="minorEastAsia" w:hAnsiTheme="minorHAnsi" w:cstheme="minorHAnsi"/>
                <w:color w:val="000000"/>
                <w:sz w:val="20"/>
                <w:szCs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362E3C8"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3C952CA"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System Requirements</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eTJoQRBv","properties":{"formattedCitation":"[3]","plainCitation":"[3]","noteIndex":0},"citationItems":[{"id":1114,"uris":["http://zotero.org/users/2197752/items/PHWZDPGN"],"uri":["http://zotero.org/users/2197752/items/PHWZDPGN"],"itemData":{"id":1114,"type":"report","title":"VDES R-mode System Requirements","genre":"Liaison Note to IALA ENG and ENAV","author":[{"family":"IALA ARM","given":""}],"issued":{"date-parts":[["2018",10]]}}}],"schema":"https://github.com/citation-style-language/schema/raw/master/csl-citation.json"}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[3]</w:t>
            </w:r>
            <w:r w:rsidR="005E7C76" w:rsidRPr="00481D6F">
              <w:rPr>
                <w:rFonts w:asciiTheme="minorHAnsi" w:hAnsiTheme="minorHAnsi" w:cstheme="minorHAnsi"/>
                <w:sz w:val="20"/>
                <w:szCs w:val="20"/>
              </w:rPr>
              <w:fldChar w:fldCharType="end"/>
            </w:r>
          </w:p>
        </w:tc>
      </w:tr>
      <w:tr w:rsidR="00A8261C" w14:paraId="42060DBC" w14:textId="77777777" w:rsidTr="001D0493">
        <w:tc>
          <w:tcPr>
            <w:tcW w:w="0" w:type="auto"/>
            <w:tcBorders>
              <w:top w:val="single" w:sz="8" w:space="0" w:color="000000"/>
              <w:bottom w:val="single" w:sz="8" w:space="0" w:color="000000"/>
              <w:right w:val="single" w:sz="8" w:space="0" w:color="000000"/>
            </w:tcBorders>
            <w:shd w:val="clear" w:color="auto" w:fill="FFFFFF"/>
          </w:tcPr>
          <w:p w14:paraId="55012EE7"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8.4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971261E"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Ship Dynamics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4D00A56"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C298358"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meet the requirements set out in this specification during static and dynamic ship operations.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FA0BBC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One critical issue with this respect is the measurement update rate.</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2450C864"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4A246AE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72264A87"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IMO Resolution MSC.401(95)</w:t>
            </w:r>
            <w:r w:rsidR="005E7C76">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hAnsiTheme="minorHAnsi" w:cstheme="minorHAnsi"/>
                <w:sz w:val="20"/>
                <w:szCs w:val="20"/>
              </w:rPr>
              <w:fldChar w:fldCharType="begin"/>
            </w:r>
            <w:r w:rsidR="005E7C76" w:rsidRPr="00481D6F">
              <w:rPr>
                <w:rFonts w:asciiTheme="minorHAnsi" w:hAnsiTheme="minorHAnsi" w:cstheme="minorHAnsi"/>
                <w:sz w:val="20"/>
                <w:szCs w:val="20"/>
              </w:rPr>
              <w:instrText xml:space="preserve"> ADDIN ZOTERO_ITEM CSL_CITATION {"citationID":"wa882ypu","properties":{"formattedCitation":"[1]","plainCitation":"[1]","noteIndex":0},"citationItems":[{"id":1030,"uris":["http://zotero.org/users/2197752/items/AH3M8A5R"],"uri":["http://zotero.org/users/2197752/items/AH3M8A5R"],"itemData":{"id":1030,"type":"report","title":"Performance Standards for Multi-system Shipborne Radionavigation Receivers","number":"Resolution MSC.401(95)","author":[{"family":"IMO","given":""}],"issued":{"date-parts":[["2015",6]]}}}],"schema":"https://github.com/citation-style-language/schema/raw/master/csl-citation.json"} </w:instrText>
            </w:r>
            <w:r w:rsidR="005E7C76" w:rsidRPr="00481D6F">
              <w:rPr>
                <w:rFonts w:asciiTheme="minorHAnsi" w:hAnsiTheme="minorHAnsi" w:cstheme="minorHAnsi"/>
                <w:sz w:val="20"/>
                <w:szCs w:val="20"/>
              </w:rPr>
              <w:fldChar w:fldCharType="separate"/>
            </w:r>
            <w:r w:rsidR="005E7C76" w:rsidRPr="00481D6F">
              <w:rPr>
                <w:rFonts w:asciiTheme="minorHAnsi" w:hAnsiTheme="minorHAnsi" w:cstheme="minorHAnsi"/>
                <w:sz w:val="20"/>
                <w:szCs w:val="20"/>
              </w:rPr>
              <w:t>[1]</w:t>
            </w:r>
            <w:r w:rsidR="005E7C76" w:rsidRPr="00481D6F">
              <w:rPr>
                <w:rFonts w:asciiTheme="minorHAnsi" w:hAnsiTheme="minorHAnsi" w:cstheme="minorHAnsi"/>
                <w:sz w:val="20"/>
                <w:szCs w:val="20"/>
              </w:rPr>
              <w:fldChar w:fldCharType="end"/>
            </w:r>
          </w:p>
        </w:tc>
      </w:tr>
      <w:tr w:rsidR="00A8261C" w14:paraId="3BDF0E35" w14:textId="77777777" w:rsidTr="001D0493">
        <w:tc>
          <w:tcPr>
            <w:tcW w:w="0" w:type="auto"/>
            <w:tcBorders>
              <w:top w:val="single" w:sz="8" w:space="0" w:color="000000"/>
              <w:bottom w:val="single" w:sz="8" w:space="0" w:color="000000"/>
              <w:right w:val="single" w:sz="8" w:space="0" w:color="000000"/>
            </w:tcBorders>
            <w:shd w:val="clear" w:color="auto" w:fill="FFFFFF"/>
          </w:tcPr>
          <w:p w14:paraId="7D49C653"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24A66F9"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Resource</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B5D2C02"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REQ-33</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06E227D"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C2E067A"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CBB53D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398BE03B"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462606C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p>
        </w:tc>
      </w:tr>
      <w:tr w:rsidR="00A8261C" w14:paraId="2D62D46D" w14:textId="77777777" w:rsidTr="001D0493">
        <w:tc>
          <w:tcPr>
            <w:tcW w:w="0" w:type="auto"/>
            <w:tcBorders>
              <w:top w:val="single" w:sz="8" w:space="0" w:color="000000"/>
              <w:bottom w:val="single" w:sz="8" w:space="0" w:color="000000"/>
              <w:right w:val="single" w:sz="8" w:space="0" w:color="000000"/>
            </w:tcBorders>
            <w:shd w:val="clear" w:color="auto" w:fill="FFFFFF"/>
          </w:tcPr>
          <w:p w14:paraId="7730E224"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9.1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9606595" w14:textId="77777777" w:rsidR="00A8261C" w:rsidRPr="00A8261C" w:rsidRDefault="00A8261C" w:rsidP="00A8261C">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VDES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225CB2F"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REQ-35</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EF0C3E9"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operate on the VDE-TER or ASM channels.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598829B" w14:textId="77777777" w:rsidR="00A8261C" w:rsidRPr="00A8261C" w:rsidRDefault="00A8261C" w:rsidP="00A8261C">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It is acknowledged that VDE will provide better performance than AIS R-mode but implementing R-mode using AIS could be a start.</w:t>
            </w: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26D760A8"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A500"/>
              </w:rPr>
            </w:pPr>
            <w:r w:rsidRPr="00A8261C">
              <w:rPr>
                <w:rFonts w:asciiTheme="minorHAnsi" w:eastAsiaTheme="minorEastAsia" w:hAnsiTheme="minorHAnsi" w:cstheme="minorHAnsi"/>
                <w:color w:val="000000"/>
                <w:sz w:val="20"/>
                <w:szCs w:val="20"/>
                <w:shd w:val="clear" w:color="auto" w:fill="FFA500"/>
              </w:rPr>
              <w:t>Medium</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FA3D989" w14:textId="77777777" w:rsidR="00A8261C" w:rsidRPr="00A8261C" w:rsidRDefault="00A8261C" w:rsidP="00A8261C">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BDD21B4" w14:textId="77777777" w:rsidR="00A8261C" w:rsidRPr="00A8261C" w:rsidRDefault="00A8261C" w:rsidP="00A8261C">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Development and Standardisation</w:t>
            </w:r>
            <w:r w:rsidR="005E7C76" w:rsidRPr="00481D6F">
              <w:rPr>
                <w:rFonts w:asciiTheme="minorHAnsi" w:eastAsiaTheme="minorEastAsia" w:hAnsiTheme="minorHAnsi" w:cstheme="minorHAnsi"/>
                <w:color w:val="000000"/>
                <w:sz w:val="20"/>
                <w:szCs w:val="20"/>
                <w:shd w:val="clear" w:color="auto" w:fill="FFFFFF"/>
              </w:rPr>
              <w:t xml:space="preserve"> </w:t>
            </w:r>
            <w:r w:rsidR="005E7C76" w:rsidRPr="00481D6F">
              <w:rPr>
                <w:rFonts w:asciiTheme="minorHAnsi" w:eastAsiaTheme="minorEastAsia" w:hAnsiTheme="minorHAnsi" w:cstheme="minorHAnsi"/>
                <w:color w:val="000000"/>
                <w:sz w:val="20"/>
                <w:szCs w:val="20"/>
                <w:shd w:val="clear" w:color="auto" w:fill="FFFFFF"/>
              </w:rPr>
              <w:fldChar w:fldCharType="begin"/>
            </w:r>
            <w:r w:rsidR="005E7C76" w:rsidRPr="00481D6F">
              <w:rPr>
                <w:rFonts w:asciiTheme="minorHAnsi" w:eastAsiaTheme="minorEastAsia" w:hAnsiTheme="minorHAnsi" w:cstheme="minorHAnsi"/>
                <w:color w:val="000000"/>
                <w:sz w:val="20"/>
                <w:szCs w:val="20"/>
                <w:shd w:val="clear" w:color="auto" w:fill="FFFFFF"/>
              </w:rPr>
              <w:instrText xml:space="preserve"> ADDIN ZOTERO_ITEM CSL_CITATION {"citationID":"3iXjRvZ4","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005E7C76" w:rsidRPr="00481D6F">
              <w:rPr>
                <w:rFonts w:asciiTheme="minorHAnsi" w:eastAsiaTheme="minorEastAsia" w:hAnsiTheme="minorHAnsi" w:cstheme="minorHAnsi"/>
                <w:color w:val="000000"/>
                <w:sz w:val="20"/>
                <w:szCs w:val="20"/>
                <w:shd w:val="clear" w:color="auto" w:fill="FFFFFF"/>
              </w:rPr>
              <w:fldChar w:fldCharType="separate"/>
            </w:r>
            <w:r w:rsidR="005E7C76" w:rsidRPr="00481D6F">
              <w:rPr>
                <w:rFonts w:asciiTheme="minorHAnsi" w:hAnsiTheme="minorHAnsi" w:cstheme="minorHAnsi"/>
                <w:sz w:val="20"/>
                <w:szCs w:val="20"/>
              </w:rPr>
              <w:t>[8]</w:t>
            </w:r>
            <w:r w:rsidR="005E7C76" w:rsidRPr="00481D6F">
              <w:rPr>
                <w:rFonts w:asciiTheme="minorHAnsi" w:eastAsiaTheme="minorEastAsia" w:hAnsiTheme="minorHAnsi" w:cstheme="minorHAnsi"/>
                <w:color w:val="000000"/>
                <w:sz w:val="20"/>
                <w:szCs w:val="20"/>
                <w:shd w:val="clear" w:color="auto" w:fill="FFFFFF"/>
              </w:rPr>
              <w:fldChar w:fldCharType="end"/>
            </w:r>
          </w:p>
        </w:tc>
      </w:tr>
      <w:tr w:rsidR="00703756" w14:paraId="2A44A0CC" w14:textId="77777777" w:rsidTr="001D0493">
        <w:trPr>
          <w:ins w:id="29" w:author="Alan Grant" w:date="2019-10-03T20:40:00Z"/>
        </w:trPr>
        <w:tc>
          <w:tcPr>
            <w:tcW w:w="0" w:type="auto"/>
            <w:tcBorders>
              <w:top w:val="single" w:sz="8" w:space="0" w:color="000000"/>
              <w:bottom w:val="single" w:sz="8" w:space="0" w:color="000000"/>
              <w:right w:val="single" w:sz="8" w:space="0" w:color="000000"/>
            </w:tcBorders>
            <w:shd w:val="clear" w:color="auto" w:fill="FFFFFF"/>
          </w:tcPr>
          <w:p w14:paraId="07D08CD2" w14:textId="77777777" w:rsidR="00703756" w:rsidRPr="00A8261C" w:rsidRDefault="00703756" w:rsidP="00703756">
            <w:pPr>
              <w:spacing w:before="20" w:after="20"/>
              <w:jc w:val="left"/>
              <w:rPr>
                <w:ins w:id="30" w:author="Alan Grant" w:date="2019-10-03T20:40:00Z"/>
                <w:rFonts w:asciiTheme="minorHAnsi" w:eastAsiaTheme="minorEastAsia" w:hAnsiTheme="minorHAnsi" w:cstheme="minorHAnsi"/>
                <w:b/>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6B7103B" w14:textId="7DA61FEC" w:rsidR="00703756" w:rsidRPr="00A8261C" w:rsidRDefault="00703756" w:rsidP="00703756">
            <w:pPr>
              <w:spacing w:before="20" w:after="20"/>
              <w:jc w:val="left"/>
              <w:rPr>
                <w:ins w:id="31" w:author="Alan Grant" w:date="2019-10-03T20:40:00Z"/>
                <w:rFonts w:asciiTheme="minorHAnsi" w:eastAsiaTheme="minorEastAsia" w:hAnsiTheme="minorHAnsi" w:cstheme="minorHAnsi"/>
                <w:b/>
                <w:color w:val="000000"/>
                <w:sz w:val="20"/>
                <w:szCs w:val="20"/>
                <w:shd w:val="clear" w:color="auto" w:fill="FFFFFF"/>
              </w:rPr>
            </w:pPr>
            <w:ins w:id="32" w:author="Alan Grant" w:date="2019-10-03T20:40:00Z">
              <w:r>
                <w:rPr>
                  <w:rFonts w:asciiTheme="minorHAnsi" w:eastAsiaTheme="minorEastAsia" w:hAnsiTheme="minorHAnsi" w:cstheme="minorHAnsi"/>
                  <w:b/>
                  <w:color w:val="000000"/>
                  <w:sz w:val="20"/>
                  <w:szCs w:val="20"/>
                  <w:shd w:val="clear" w:color="auto" w:fill="FFFFFF"/>
                </w:rPr>
                <w:t xml:space="preserve">Radio </w:t>
              </w:r>
              <w:proofErr w:type="spellStart"/>
              <w:r>
                <w:rPr>
                  <w:rFonts w:asciiTheme="minorHAnsi" w:eastAsiaTheme="minorEastAsia" w:hAnsiTheme="minorHAnsi" w:cstheme="minorHAnsi"/>
                  <w:b/>
                  <w:color w:val="000000"/>
                  <w:sz w:val="20"/>
                  <w:szCs w:val="20"/>
                  <w:shd w:val="clear" w:color="auto" w:fill="FFFFFF"/>
                </w:rPr>
                <w:t>Freuency</w:t>
              </w:r>
              <w:proofErr w:type="spellEnd"/>
            </w:ins>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7F68D44" w14:textId="69238E47" w:rsidR="00703756" w:rsidRPr="00A8261C" w:rsidRDefault="00703756" w:rsidP="00703756">
            <w:pPr>
              <w:spacing w:before="20" w:after="20"/>
              <w:jc w:val="left"/>
              <w:rPr>
                <w:ins w:id="33" w:author="Alan Grant" w:date="2019-10-03T20:40:00Z"/>
                <w:rFonts w:asciiTheme="minorHAnsi" w:eastAsiaTheme="minorEastAsia" w:hAnsiTheme="minorHAnsi" w:cstheme="minorHAnsi"/>
                <w:color w:val="000000"/>
                <w:sz w:val="20"/>
                <w:szCs w:val="20"/>
                <w:shd w:val="clear" w:color="auto" w:fill="FFFFFF"/>
              </w:rPr>
            </w:pPr>
            <w:ins w:id="34" w:author="Alan Grant" w:date="2019-10-03T20:40:00Z">
              <w:r>
                <w:rPr>
                  <w:rFonts w:asciiTheme="minorHAnsi" w:eastAsiaTheme="minorEastAsia" w:hAnsiTheme="minorHAnsi" w:cstheme="minorHAnsi"/>
                  <w:color w:val="000000"/>
                  <w:sz w:val="20"/>
                  <w:szCs w:val="20"/>
                  <w:shd w:val="clear" w:color="auto" w:fill="FFFFFF"/>
                </w:rPr>
                <w:t>REQ-XX</w:t>
              </w:r>
            </w:ins>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961768" w14:textId="14162937" w:rsidR="00703756" w:rsidRPr="00A8261C" w:rsidRDefault="00703756" w:rsidP="00703756">
            <w:pPr>
              <w:spacing w:before="20" w:after="20"/>
              <w:jc w:val="left"/>
              <w:rPr>
                <w:ins w:id="35" w:author="Alan Grant" w:date="2019-10-03T20:40:00Z"/>
                <w:rFonts w:asciiTheme="minorHAnsi" w:eastAsiaTheme="minorEastAsia" w:hAnsiTheme="minorHAnsi" w:cstheme="minorHAnsi"/>
                <w:sz w:val="20"/>
                <w:szCs w:val="20"/>
                <w:shd w:val="clear" w:color="auto" w:fill="FFFFFF"/>
              </w:rPr>
            </w:pPr>
            <w:ins w:id="36" w:author="Alan Grant" w:date="2019-10-03T20:40:00Z">
              <w:r>
                <w:rPr>
                  <w:rFonts w:asciiTheme="minorHAnsi" w:eastAsiaTheme="minorEastAsia" w:hAnsiTheme="minorHAnsi" w:cstheme="minorHAnsi"/>
                  <w:sz w:val="20"/>
                  <w:szCs w:val="20"/>
                  <w:shd w:val="clear" w:color="auto" w:fill="FFFFFF"/>
                </w:rPr>
                <w:t xml:space="preserve">The system shall be designed to operate within the frequency band </w:t>
              </w:r>
              <w:r w:rsidRPr="00703756">
                <w:rPr>
                  <w:rFonts w:asciiTheme="minorHAnsi" w:eastAsiaTheme="minorEastAsia" w:hAnsiTheme="minorHAnsi" w:cstheme="minorHAnsi"/>
                  <w:sz w:val="20"/>
                  <w:szCs w:val="20"/>
                  <w:shd w:val="clear" w:color="auto" w:fill="FFFFFF"/>
                </w:rPr>
                <w:t>283.5-315 kHz</w:t>
              </w:r>
              <w:r>
                <w:rPr>
                  <w:rFonts w:asciiTheme="minorHAnsi" w:eastAsiaTheme="minorEastAsia" w:hAnsiTheme="minorHAnsi" w:cstheme="minorHAnsi"/>
                  <w:sz w:val="20"/>
                  <w:szCs w:val="20"/>
                  <w:shd w:val="clear" w:color="auto" w:fill="FFFFFF"/>
                </w:rPr>
                <w:t xml:space="preserve"> in region 1 and </w:t>
              </w:r>
              <w:r w:rsidRPr="00703756">
                <w:rPr>
                  <w:rFonts w:asciiTheme="minorHAnsi" w:eastAsiaTheme="minorEastAsia" w:hAnsiTheme="minorHAnsi" w:cstheme="minorHAnsi"/>
                  <w:sz w:val="20"/>
                  <w:szCs w:val="20"/>
                  <w:shd w:val="clear" w:color="auto" w:fill="FFFFFF"/>
                </w:rPr>
                <w:t xml:space="preserve">285-325 kHz </w:t>
              </w:r>
              <w:r>
                <w:rPr>
                  <w:rFonts w:asciiTheme="minorHAnsi" w:eastAsiaTheme="minorEastAsia" w:hAnsiTheme="minorHAnsi" w:cstheme="minorHAnsi"/>
                  <w:sz w:val="20"/>
                  <w:szCs w:val="20"/>
                  <w:shd w:val="clear" w:color="auto" w:fill="FFFFFF"/>
                </w:rPr>
                <w:t xml:space="preserve">in region 2 and </w:t>
              </w:r>
              <w:proofErr w:type="gramStart"/>
              <w:r>
                <w:rPr>
                  <w:rFonts w:asciiTheme="minorHAnsi" w:eastAsiaTheme="minorEastAsia" w:hAnsiTheme="minorHAnsi" w:cstheme="minorHAnsi"/>
                  <w:sz w:val="20"/>
                  <w:szCs w:val="20"/>
                  <w:shd w:val="clear" w:color="auto" w:fill="FFFFFF"/>
                </w:rPr>
                <w:t>3,  if</w:t>
              </w:r>
              <w:proofErr w:type="gramEnd"/>
              <w:r>
                <w:rPr>
                  <w:rFonts w:asciiTheme="minorHAnsi" w:eastAsiaTheme="minorEastAsia" w:hAnsiTheme="minorHAnsi" w:cstheme="minorHAnsi"/>
                  <w:sz w:val="20"/>
                  <w:szCs w:val="20"/>
                  <w:shd w:val="clear" w:color="auto" w:fill="FFFFFF"/>
                </w:rPr>
                <w:t xml:space="preserve"> the MF variant is used. </w:t>
              </w:r>
            </w:ins>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10CE957" w14:textId="77777777" w:rsidR="00703756" w:rsidRPr="00A8261C" w:rsidRDefault="00703756" w:rsidP="00703756">
            <w:pPr>
              <w:spacing w:before="20" w:after="20"/>
              <w:jc w:val="left"/>
              <w:rPr>
                <w:ins w:id="37" w:author="Alan Grant" w:date="2019-10-03T20:40:00Z"/>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A500"/>
          </w:tcPr>
          <w:p w14:paraId="47609269" w14:textId="77777777" w:rsidR="00703756" w:rsidRPr="00A8261C" w:rsidRDefault="00703756" w:rsidP="00703756">
            <w:pPr>
              <w:spacing w:before="20" w:after="20"/>
              <w:jc w:val="left"/>
              <w:rPr>
                <w:ins w:id="38" w:author="Alan Grant" w:date="2019-10-03T20:40:00Z"/>
                <w:rFonts w:asciiTheme="minorHAnsi" w:eastAsiaTheme="minorEastAsia" w:hAnsiTheme="minorHAnsi" w:cstheme="minorHAnsi"/>
                <w:color w:val="000000"/>
                <w:sz w:val="20"/>
                <w:szCs w:val="20"/>
                <w:shd w:val="clear" w:color="auto" w:fill="FFA500"/>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EDD9DE2" w14:textId="77777777" w:rsidR="00703756" w:rsidRPr="00A8261C" w:rsidRDefault="00703756" w:rsidP="00703756">
            <w:pPr>
              <w:spacing w:before="20" w:after="20"/>
              <w:jc w:val="left"/>
              <w:rPr>
                <w:ins w:id="39" w:author="Alan Grant" w:date="2019-10-03T20:40:00Z"/>
                <w:rFonts w:asciiTheme="minorHAnsi" w:eastAsiaTheme="minorEastAsia" w:hAnsiTheme="minorHAnsi" w:cstheme="minorHAnsi"/>
                <w:color w:val="FFFFFF"/>
                <w:sz w:val="20"/>
                <w:szCs w:val="20"/>
                <w:shd w:val="clear" w:color="auto" w:fill="006400"/>
              </w:rPr>
            </w:pPr>
          </w:p>
        </w:tc>
        <w:tc>
          <w:tcPr>
            <w:tcW w:w="0" w:type="auto"/>
            <w:tcBorders>
              <w:top w:val="single" w:sz="8" w:space="0" w:color="000000"/>
              <w:left w:val="single" w:sz="8" w:space="0" w:color="000000"/>
              <w:bottom w:val="single" w:sz="8" w:space="0" w:color="000000"/>
            </w:tcBorders>
            <w:shd w:val="clear" w:color="auto" w:fill="FFFFFF"/>
          </w:tcPr>
          <w:p w14:paraId="76FEDBD6" w14:textId="3137DA47" w:rsidR="00703756" w:rsidRPr="00A8261C" w:rsidRDefault="00703756" w:rsidP="00703756">
            <w:pPr>
              <w:spacing w:before="20" w:after="20"/>
              <w:jc w:val="left"/>
              <w:rPr>
                <w:ins w:id="40" w:author="Alan Grant" w:date="2019-10-03T20:40:00Z"/>
                <w:rFonts w:asciiTheme="minorHAnsi" w:eastAsiaTheme="minorEastAsia" w:hAnsiTheme="minorHAnsi" w:cstheme="minorHAnsi"/>
                <w:color w:val="000000"/>
                <w:sz w:val="20"/>
                <w:szCs w:val="20"/>
                <w:shd w:val="clear" w:color="auto" w:fill="FFFFFF"/>
              </w:rPr>
            </w:pPr>
            <w:ins w:id="41" w:author="Alan Grant" w:date="2019-10-03T20:40:00Z">
              <w:r>
                <w:rPr>
                  <w:rFonts w:asciiTheme="minorHAnsi" w:eastAsiaTheme="minorEastAsia" w:hAnsiTheme="minorHAnsi" w:cstheme="minorHAnsi"/>
                  <w:color w:val="000000"/>
                  <w:sz w:val="20"/>
                  <w:szCs w:val="20"/>
                  <w:shd w:val="clear" w:color="auto" w:fill="FFFFFF"/>
                </w:rPr>
                <w:t>ENG10</w:t>
              </w:r>
            </w:ins>
          </w:p>
        </w:tc>
      </w:tr>
      <w:tr w:rsidR="00703756" w14:paraId="1CDEDB1A" w14:textId="77777777" w:rsidTr="001D0493">
        <w:tc>
          <w:tcPr>
            <w:tcW w:w="0" w:type="auto"/>
            <w:tcBorders>
              <w:top w:val="single" w:sz="8" w:space="0" w:color="000000"/>
              <w:bottom w:val="single" w:sz="8" w:space="0" w:color="000000"/>
              <w:right w:val="single" w:sz="8" w:space="0" w:color="000000"/>
            </w:tcBorders>
            <w:shd w:val="clear" w:color="auto" w:fill="FFFFFF"/>
          </w:tcPr>
          <w:p w14:paraId="437C31DD" w14:textId="77777777" w:rsidR="00703756" w:rsidRPr="00A8261C" w:rsidRDefault="00703756" w:rsidP="00703756">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lastRenderedPageBreak/>
              <w:t>9.2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E91C414" w14:textId="77777777" w:rsidR="00703756" w:rsidRPr="00A8261C" w:rsidRDefault="00703756" w:rsidP="00703756">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VHF Data Link Loading - Goal</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91BF01C"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REQ-34</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FD72888" w14:textId="77777777" w:rsidR="00703756" w:rsidRPr="00A8261C" w:rsidRDefault="00703756" w:rsidP="00703756">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should impose a maximum additional VDES Data Link loading of 7% of the total link capacity.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C3AB263" w14:textId="77777777" w:rsidR="00703756" w:rsidRPr="00A8261C" w:rsidRDefault="00703756" w:rsidP="00703756">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7% may not be </w:t>
            </w:r>
            <w:proofErr w:type="gramStart"/>
            <w:r w:rsidRPr="00A8261C">
              <w:rPr>
                <w:rFonts w:asciiTheme="minorHAnsi" w:eastAsiaTheme="minorEastAsia" w:hAnsiTheme="minorHAnsi" w:cstheme="minorHAnsi"/>
                <w:sz w:val="20"/>
                <w:szCs w:val="20"/>
                <w:shd w:val="clear" w:color="auto" w:fill="FFFFFF"/>
              </w:rPr>
              <w:t>sufficient</w:t>
            </w:r>
            <w:proofErr w:type="gramEnd"/>
            <w:r w:rsidRPr="00A8261C">
              <w:rPr>
                <w:rFonts w:asciiTheme="minorHAnsi" w:eastAsiaTheme="minorEastAsia" w:hAnsiTheme="minorHAnsi" w:cstheme="minorHAnsi"/>
                <w:sz w:val="20"/>
                <w:szCs w:val="20"/>
                <w:shd w:val="clear" w:color="auto" w:fill="FFFFFF"/>
              </w:rPr>
              <w:t xml:space="preserve"> due to slot use coordination requirements. The coordination distance between two AIS BS is probably 120 NM.</w:t>
            </w: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02DA56A9"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0D3B4AF1" w14:textId="77777777" w:rsidR="00703756" w:rsidRPr="00A8261C" w:rsidRDefault="00703756" w:rsidP="00703756">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36B6C636"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VDES R-mode Development and Standardisation</w:t>
            </w:r>
            <w:r w:rsidRPr="00481D6F">
              <w:rPr>
                <w:rFonts w:asciiTheme="minorHAnsi" w:eastAsiaTheme="minorEastAsia" w:hAnsiTheme="minorHAnsi" w:cstheme="minorHAnsi"/>
                <w:color w:val="000000"/>
                <w:sz w:val="20"/>
                <w:szCs w:val="20"/>
                <w:shd w:val="clear" w:color="auto" w:fill="FFFFFF"/>
              </w:rPr>
              <w:t xml:space="preserve"> </w:t>
            </w:r>
            <w:r w:rsidRPr="00481D6F">
              <w:rPr>
                <w:rFonts w:asciiTheme="minorHAnsi" w:eastAsiaTheme="minorEastAsia" w:hAnsiTheme="minorHAnsi" w:cstheme="minorHAnsi"/>
                <w:color w:val="000000"/>
                <w:sz w:val="20"/>
                <w:szCs w:val="20"/>
                <w:shd w:val="clear" w:color="auto" w:fill="FFFFFF"/>
              </w:rPr>
              <w:fldChar w:fldCharType="begin"/>
            </w:r>
            <w:r w:rsidRPr="00481D6F">
              <w:rPr>
                <w:rFonts w:asciiTheme="minorHAnsi" w:eastAsiaTheme="minorEastAsia" w:hAnsiTheme="minorHAnsi" w:cstheme="minorHAnsi"/>
                <w:color w:val="000000"/>
                <w:sz w:val="20"/>
                <w:szCs w:val="20"/>
                <w:shd w:val="clear" w:color="auto" w:fill="FFFFFF"/>
              </w:rPr>
              <w:instrText xml:space="preserve"> ADDIN ZOTERO_ITEM CSL_CITATION {"citationID":"3iXjRvZ4","properties":{"formattedCitation":"[8]","plainCitation":"[8]","noteIndex":0},"citationItems":[{"id":1115,"uris":["http://zotero.org/users/2197752/items/LCW4LQHQ"],"uri":["http://zotero.org/users/2197752/items/LCW4LQHQ"],"itemData":{"id":1115,"type":"report","title":"VDES R-mode Development and Standardisation","genre":"Liaison Note to IALA ENG","author":[{"family":"IALA ENAV","given":""}],"issued":{"date-parts":[["2018",10]]}}}],"schema":"https://github.com/citation-style-language/schema/raw/master/csl-citation.json"} </w:instrText>
            </w:r>
            <w:r w:rsidRPr="00481D6F">
              <w:rPr>
                <w:rFonts w:asciiTheme="minorHAnsi" w:eastAsiaTheme="minorEastAsia" w:hAnsiTheme="minorHAnsi" w:cstheme="minorHAnsi"/>
                <w:color w:val="000000"/>
                <w:sz w:val="20"/>
                <w:szCs w:val="20"/>
                <w:shd w:val="clear" w:color="auto" w:fill="FFFFFF"/>
              </w:rPr>
              <w:fldChar w:fldCharType="separate"/>
            </w:r>
            <w:r w:rsidRPr="00481D6F">
              <w:rPr>
                <w:rFonts w:asciiTheme="minorHAnsi" w:hAnsiTheme="minorHAnsi" w:cstheme="minorHAnsi"/>
                <w:sz w:val="20"/>
                <w:szCs w:val="20"/>
              </w:rPr>
              <w:t>[8]</w:t>
            </w:r>
            <w:r w:rsidRPr="00481D6F">
              <w:rPr>
                <w:rFonts w:asciiTheme="minorHAnsi" w:eastAsiaTheme="minorEastAsia" w:hAnsiTheme="minorHAnsi" w:cstheme="minorHAnsi"/>
                <w:color w:val="000000"/>
                <w:sz w:val="20"/>
                <w:szCs w:val="20"/>
                <w:shd w:val="clear" w:color="auto" w:fill="FFFFFF"/>
              </w:rPr>
              <w:fldChar w:fldCharType="end"/>
            </w:r>
          </w:p>
        </w:tc>
      </w:tr>
      <w:tr w:rsidR="00703756" w14:paraId="639C1D04" w14:textId="77777777" w:rsidTr="001D0493">
        <w:tc>
          <w:tcPr>
            <w:tcW w:w="0" w:type="auto"/>
            <w:tcBorders>
              <w:top w:val="single" w:sz="8" w:space="0" w:color="000000"/>
              <w:bottom w:val="single" w:sz="8" w:space="0" w:color="000000"/>
              <w:right w:val="single" w:sz="8" w:space="0" w:color="000000"/>
            </w:tcBorders>
            <w:shd w:val="clear" w:color="auto" w:fill="FFFFFF"/>
          </w:tcPr>
          <w:p w14:paraId="2C8848AB" w14:textId="77777777" w:rsidR="00703756" w:rsidRPr="00A8261C" w:rsidRDefault="00703756" w:rsidP="00703756">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35881E5" w14:textId="77777777" w:rsidR="00703756" w:rsidRPr="00A8261C" w:rsidRDefault="00703756" w:rsidP="00703756">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757BE363"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REQ-36</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CCF4BD2" w14:textId="77777777" w:rsidR="00703756" w:rsidRPr="00A8261C" w:rsidRDefault="00703756" w:rsidP="00703756">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79C7EB3" w14:textId="77777777" w:rsidR="00703756" w:rsidRPr="00A8261C" w:rsidRDefault="00703756" w:rsidP="00703756">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9B5507A"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BDD1BAD" w14:textId="77777777" w:rsidR="00703756" w:rsidRPr="00A8261C" w:rsidRDefault="00703756" w:rsidP="00703756">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6C7BC75D"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p>
        </w:tc>
      </w:tr>
      <w:tr w:rsidR="00703756" w14:paraId="3723424E" w14:textId="77777777" w:rsidTr="001D0493">
        <w:tc>
          <w:tcPr>
            <w:tcW w:w="0" w:type="auto"/>
            <w:tcBorders>
              <w:top w:val="single" w:sz="8" w:space="0" w:color="000000"/>
              <w:bottom w:val="single" w:sz="8" w:space="0" w:color="000000"/>
              <w:right w:val="single" w:sz="8" w:space="0" w:color="000000"/>
            </w:tcBorders>
            <w:shd w:val="clear" w:color="auto" w:fill="FFFFFF"/>
          </w:tcPr>
          <w:p w14:paraId="77120162" w14:textId="77777777" w:rsidR="00703756" w:rsidRPr="00A8261C" w:rsidRDefault="00703756" w:rsidP="00703756">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8CC1221" w14:textId="77777777" w:rsidR="00703756" w:rsidRPr="00A8261C" w:rsidRDefault="00703756" w:rsidP="00703756">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17E0237A"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REQ-37</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CBDCE99" w14:textId="77777777" w:rsidR="00703756" w:rsidRPr="00A8261C" w:rsidRDefault="00703756" w:rsidP="00703756">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to support self-testability.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68AB7DCD" w14:textId="77777777" w:rsidR="00703756" w:rsidRPr="00A8261C" w:rsidRDefault="00703756" w:rsidP="00703756">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1606007C"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7F4D54CF" w14:textId="77777777" w:rsidR="00703756" w:rsidRPr="00A8261C" w:rsidRDefault="00703756" w:rsidP="00703756">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54BB7924"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sidRPr="00481D6F">
              <w:rPr>
                <w:rFonts w:asciiTheme="minorHAnsi" w:hAnsiTheme="minorHAnsi" w:cstheme="minorHAnsi"/>
                <w:sz w:val="20"/>
                <w:szCs w:val="20"/>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703756" w14:paraId="645491B3" w14:textId="77777777" w:rsidTr="001D0493">
        <w:tc>
          <w:tcPr>
            <w:tcW w:w="0" w:type="auto"/>
            <w:tcBorders>
              <w:top w:val="single" w:sz="8" w:space="0" w:color="000000"/>
              <w:bottom w:val="single" w:sz="8" w:space="0" w:color="000000"/>
              <w:right w:val="single" w:sz="8" w:space="0" w:color="000000"/>
            </w:tcBorders>
            <w:shd w:val="clear" w:color="auto" w:fill="FFFFFF"/>
          </w:tcPr>
          <w:p w14:paraId="5EB37736" w14:textId="77777777" w:rsidR="00703756" w:rsidRPr="00A8261C" w:rsidRDefault="00703756" w:rsidP="00703756">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10.2</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5F13A65" w14:textId="77777777" w:rsidR="00703756" w:rsidRPr="00A8261C" w:rsidRDefault="00703756" w:rsidP="00703756">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Remote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3259FE1F"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REQ-38</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176C567" w14:textId="77777777" w:rsidR="00703756" w:rsidRPr="00A8261C" w:rsidRDefault="00703756" w:rsidP="00703756">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The system shall be designed to support remote infrastructure monitoring.</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047FC79B" w14:textId="77777777" w:rsidR="00703756" w:rsidRPr="00A8261C" w:rsidRDefault="00703756" w:rsidP="00703756">
            <w:pPr>
              <w:spacing w:before="20" w:after="20"/>
              <w:jc w:val="left"/>
              <w:rPr>
                <w:rFonts w:asciiTheme="minorHAnsi" w:eastAsiaTheme="minorEastAsia" w:hAnsiTheme="minorHAnsi" w:cstheme="minorHAnsi"/>
                <w:sz w:val="20"/>
                <w:szCs w:val="20"/>
                <w:shd w:val="clear" w:color="auto" w:fill="FFFFFF"/>
              </w:rPr>
            </w:pPr>
          </w:p>
        </w:tc>
        <w:tc>
          <w:tcPr>
            <w:tcW w:w="0" w:type="auto"/>
            <w:tcBorders>
              <w:top w:val="single" w:sz="8" w:space="0" w:color="000000"/>
              <w:left w:val="single" w:sz="8" w:space="0" w:color="000000"/>
              <w:bottom w:val="single" w:sz="8" w:space="0" w:color="000000"/>
              <w:right w:val="single" w:sz="8" w:space="0" w:color="000000"/>
            </w:tcBorders>
            <w:shd w:val="clear" w:color="auto" w:fill="FF4500"/>
          </w:tcPr>
          <w:p w14:paraId="351927DA"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4500"/>
              </w:rPr>
            </w:pPr>
            <w:r w:rsidRPr="00A8261C">
              <w:rPr>
                <w:rFonts w:asciiTheme="minorHAnsi" w:eastAsiaTheme="minorEastAsia" w:hAnsiTheme="minorHAnsi" w:cstheme="minorHAnsi"/>
                <w:color w:val="000000"/>
                <w:sz w:val="20"/>
                <w:szCs w:val="20"/>
                <w:shd w:val="clear" w:color="auto" w:fill="FF4500"/>
              </w:rPr>
              <w:t>High</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211AA5EC" w14:textId="77777777" w:rsidR="00703756" w:rsidRPr="00A8261C" w:rsidRDefault="00703756" w:rsidP="00703756">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165C0C67"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r w:rsidR="00703756" w14:paraId="1BD0BDD3" w14:textId="77777777" w:rsidTr="001D0493">
        <w:tc>
          <w:tcPr>
            <w:tcW w:w="0" w:type="auto"/>
            <w:tcBorders>
              <w:top w:val="single" w:sz="8" w:space="0" w:color="000000"/>
              <w:bottom w:val="single" w:sz="8" w:space="0" w:color="000000"/>
              <w:right w:val="single" w:sz="8" w:space="0" w:color="000000"/>
            </w:tcBorders>
            <w:shd w:val="clear" w:color="auto" w:fill="FFFFFF"/>
          </w:tcPr>
          <w:p w14:paraId="1B666868" w14:textId="77777777" w:rsidR="00703756" w:rsidRPr="00A8261C" w:rsidRDefault="00703756" w:rsidP="00703756">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11</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2C0123B" w14:textId="77777777" w:rsidR="00703756" w:rsidRPr="00A8261C" w:rsidRDefault="00703756" w:rsidP="00703756">
            <w:pPr>
              <w:spacing w:before="20" w:after="20"/>
              <w:jc w:val="left"/>
              <w:rPr>
                <w:rFonts w:asciiTheme="minorHAnsi" w:eastAsiaTheme="minorEastAsia" w:hAnsiTheme="minorHAnsi" w:cstheme="minorHAnsi"/>
                <w:b/>
                <w:color w:val="000000"/>
                <w:sz w:val="20"/>
                <w:szCs w:val="20"/>
                <w:shd w:val="clear" w:color="auto" w:fill="FFFFFF"/>
              </w:rPr>
            </w:pPr>
            <w:r w:rsidRPr="00A8261C">
              <w:rPr>
                <w:rFonts w:asciiTheme="minorHAnsi" w:eastAsiaTheme="minorEastAsia" w:hAnsiTheme="minorHAnsi" w:cstheme="minorHAnsi"/>
                <w:b/>
                <w:color w:val="000000"/>
                <w:sz w:val="20"/>
                <w:szCs w:val="20"/>
                <w:shd w:val="clear" w:color="auto" w:fill="FFFFFF"/>
              </w:rPr>
              <w:t>Interoperability</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5D8840F7"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REQ-40</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4F313446" w14:textId="1CAB7FCB" w:rsidR="00703756" w:rsidRPr="00A8261C" w:rsidRDefault="00703756" w:rsidP="00703756">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 xml:space="preserve">The system shall be interoperable with </w:t>
            </w:r>
            <w:ins w:id="42" w:author="Alan Grant" w:date="2019-10-03T20:41:00Z">
              <w:r>
                <w:rPr>
                  <w:rFonts w:asciiTheme="minorHAnsi" w:eastAsiaTheme="minorEastAsia" w:hAnsiTheme="minorHAnsi" w:cstheme="minorHAnsi"/>
                  <w:sz w:val="20"/>
                  <w:szCs w:val="20"/>
                  <w:shd w:val="clear" w:color="auto" w:fill="FFFFFF"/>
                </w:rPr>
                <w:t xml:space="preserve">other VDES R-Mode networks (using a different time source), </w:t>
              </w:r>
            </w:ins>
            <w:r w:rsidRPr="00A8261C">
              <w:rPr>
                <w:rFonts w:asciiTheme="minorHAnsi" w:eastAsiaTheme="minorEastAsia" w:hAnsiTheme="minorHAnsi" w:cstheme="minorHAnsi"/>
                <w:sz w:val="20"/>
                <w:szCs w:val="20"/>
                <w:shd w:val="clear" w:color="auto" w:fill="FFFFFF"/>
              </w:rPr>
              <w:t xml:space="preserve">Medium Frequency R-mode, </w:t>
            </w:r>
            <w:proofErr w:type="spellStart"/>
            <w:r w:rsidRPr="00A8261C">
              <w:rPr>
                <w:rFonts w:asciiTheme="minorHAnsi" w:eastAsiaTheme="minorEastAsia" w:hAnsiTheme="minorHAnsi" w:cstheme="minorHAnsi"/>
                <w:sz w:val="20"/>
                <w:szCs w:val="20"/>
                <w:shd w:val="clear" w:color="auto" w:fill="FFFFFF"/>
              </w:rPr>
              <w:t>eLoran</w:t>
            </w:r>
            <w:proofErr w:type="spellEnd"/>
            <w:r w:rsidRPr="00A8261C">
              <w:rPr>
                <w:rFonts w:asciiTheme="minorHAnsi" w:eastAsiaTheme="minorEastAsia" w:hAnsiTheme="minorHAnsi" w:cstheme="minorHAnsi"/>
                <w:sz w:val="20"/>
                <w:szCs w:val="20"/>
                <w:shd w:val="clear" w:color="auto" w:fill="FFFFFF"/>
              </w:rPr>
              <w:t xml:space="preserve"> and other similar PNT systems.</w:t>
            </w:r>
          </w:p>
        </w:tc>
        <w:tc>
          <w:tcPr>
            <w:tcW w:w="0" w:type="auto"/>
            <w:tcBorders>
              <w:top w:val="single" w:sz="8" w:space="0" w:color="000000"/>
              <w:left w:val="single" w:sz="8" w:space="0" w:color="000000"/>
              <w:bottom w:val="single" w:sz="8" w:space="0" w:color="000000"/>
              <w:right w:val="single" w:sz="8" w:space="0" w:color="000000"/>
            </w:tcBorders>
            <w:shd w:val="clear" w:color="auto" w:fill="FFFFFF"/>
          </w:tcPr>
          <w:p w14:paraId="2DAF3487" w14:textId="77777777" w:rsidR="00703756" w:rsidRPr="00A8261C" w:rsidRDefault="00703756" w:rsidP="00703756">
            <w:pPr>
              <w:spacing w:before="20" w:after="20"/>
              <w:jc w:val="left"/>
              <w:rPr>
                <w:rFonts w:asciiTheme="minorHAnsi" w:eastAsiaTheme="minorEastAsia" w:hAnsiTheme="minorHAnsi" w:cstheme="minorHAnsi"/>
                <w:sz w:val="20"/>
                <w:szCs w:val="20"/>
                <w:shd w:val="clear" w:color="auto" w:fill="FFFFFF"/>
              </w:rPr>
            </w:pPr>
            <w:r w:rsidRPr="00A8261C">
              <w:rPr>
                <w:rFonts w:asciiTheme="minorHAnsi" w:eastAsiaTheme="minorEastAsia" w:hAnsiTheme="minorHAnsi" w:cstheme="minorHAnsi"/>
                <w:sz w:val="20"/>
                <w:szCs w:val="20"/>
                <w:shd w:val="clear" w:color="auto" w:fill="FFFFFF"/>
              </w:rPr>
              <w:t>If possible, using the same time base, geodetical coordinate systems, etc.</w:t>
            </w:r>
          </w:p>
        </w:tc>
        <w:tc>
          <w:tcPr>
            <w:tcW w:w="0" w:type="auto"/>
            <w:tcBorders>
              <w:top w:val="single" w:sz="8" w:space="0" w:color="000000"/>
              <w:left w:val="single" w:sz="8" w:space="0" w:color="000000"/>
              <w:bottom w:val="single" w:sz="8" w:space="0" w:color="000000"/>
              <w:right w:val="single" w:sz="8" w:space="0" w:color="000000"/>
            </w:tcBorders>
            <w:shd w:val="clear" w:color="auto" w:fill="FF0000"/>
          </w:tcPr>
          <w:p w14:paraId="357EE361" w14:textId="77777777" w:rsidR="00703756" w:rsidRPr="00A8261C" w:rsidRDefault="00703756" w:rsidP="00703756">
            <w:pPr>
              <w:spacing w:before="20" w:after="20"/>
              <w:jc w:val="left"/>
              <w:rPr>
                <w:rFonts w:asciiTheme="minorHAnsi" w:eastAsiaTheme="minorEastAsia" w:hAnsiTheme="minorHAnsi" w:cstheme="minorHAnsi"/>
                <w:color w:val="FFFFFF"/>
                <w:sz w:val="20"/>
                <w:szCs w:val="20"/>
                <w:shd w:val="clear" w:color="auto" w:fill="FF0000"/>
              </w:rPr>
            </w:pPr>
            <w:r w:rsidRPr="00A8261C">
              <w:rPr>
                <w:rFonts w:asciiTheme="minorHAnsi" w:eastAsiaTheme="minorEastAsia" w:hAnsiTheme="minorHAnsi" w:cstheme="minorHAnsi"/>
                <w:color w:val="FFFFFF"/>
                <w:sz w:val="20"/>
                <w:szCs w:val="20"/>
                <w:shd w:val="clear" w:color="auto" w:fill="FF0000"/>
              </w:rPr>
              <w:t>Mandatory</w:t>
            </w:r>
          </w:p>
        </w:tc>
        <w:tc>
          <w:tcPr>
            <w:tcW w:w="0" w:type="auto"/>
            <w:tcBorders>
              <w:top w:val="single" w:sz="8" w:space="0" w:color="000000"/>
              <w:left w:val="single" w:sz="8" w:space="0" w:color="000000"/>
              <w:bottom w:val="single" w:sz="8" w:space="0" w:color="000000"/>
              <w:right w:val="single" w:sz="8" w:space="0" w:color="000000"/>
            </w:tcBorders>
            <w:shd w:val="clear" w:color="auto" w:fill="006400"/>
          </w:tcPr>
          <w:p w14:paraId="5FE5CCE3" w14:textId="77777777" w:rsidR="00703756" w:rsidRPr="00A8261C" w:rsidRDefault="00703756" w:rsidP="00703756">
            <w:pPr>
              <w:spacing w:before="20" w:after="20"/>
              <w:jc w:val="left"/>
              <w:rPr>
                <w:rFonts w:asciiTheme="minorHAnsi" w:eastAsiaTheme="minorEastAsia" w:hAnsiTheme="minorHAnsi" w:cstheme="minorHAnsi"/>
                <w:color w:val="FFFFFF"/>
                <w:sz w:val="20"/>
                <w:szCs w:val="20"/>
                <w:shd w:val="clear" w:color="auto" w:fill="006400"/>
              </w:rPr>
            </w:pPr>
            <w:r w:rsidRPr="00A8261C">
              <w:rPr>
                <w:rFonts w:asciiTheme="minorHAnsi" w:eastAsiaTheme="minorEastAsia" w:hAnsiTheme="minorHAnsi" w:cstheme="minorHAnsi"/>
                <w:color w:val="FFFFFF"/>
                <w:sz w:val="20"/>
                <w:szCs w:val="20"/>
                <w:shd w:val="clear" w:color="auto" w:fill="006400"/>
              </w:rPr>
              <w:t>Accepted</w:t>
            </w:r>
          </w:p>
        </w:tc>
        <w:tc>
          <w:tcPr>
            <w:tcW w:w="0" w:type="auto"/>
            <w:tcBorders>
              <w:top w:val="single" w:sz="8" w:space="0" w:color="000000"/>
              <w:left w:val="single" w:sz="8" w:space="0" w:color="000000"/>
              <w:bottom w:val="single" w:sz="8" w:space="0" w:color="000000"/>
            </w:tcBorders>
            <w:shd w:val="clear" w:color="auto" w:fill="FFFFFF"/>
          </w:tcPr>
          <w:p w14:paraId="0DF219B4" w14:textId="77777777" w:rsidR="00703756" w:rsidRPr="00A8261C" w:rsidRDefault="00703756" w:rsidP="00703756">
            <w:pPr>
              <w:spacing w:before="20" w:after="20"/>
              <w:jc w:val="left"/>
              <w:rPr>
                <w:rFonts w:asciiTheme="minorHAnsi" w:eastAsiaTheme="minorEastAsia" w:hAnsiTheme="minorHAnsi" w:cstheme="minorHAnsi"/>
                <w:color w:val="000000"/>
                <w:sz w:val="20"/>
                <w:szCs w:val="20"/>
                <w:shd w:val="clear" w:color="auto" w:fill="FFFFFF"/>
              </w:rPr>
            </w:pPr>
            <w:r w:rsidRPr="00A8261C">
              <w:rPr>
                <w:rFonts w:asciiTheme="minorHAnsi" w:eastAsiaTheme="minorEastAsia" w:hAnsiTheme="minorHAnsi" w:cstheme="minorHAnsi"/>
                <w:color w:val="000000"/>
                <w:sz w:val="20"/>
                <w:szCs w:val="20"/>
                <w:shd w:val="clear" w:color="auto" w:fill="FFFFFF"/>
              </w:rPr>
              <w:t>R-mode Baltic - Baseline and Priorities (Draft)</w:t>
            </w:r>
            <w:r>
              <w:rPr>
                <w:rFonts w:asciiTheme="minorHAnsi" w:eastAsiaTheme="minorEastAsia" w:hAnsiTheme="minorHAnsi" w:cstheme="minorHAnsi"/>
                <w:color w:val="000000"/>
                <w:sz w:val="20"/>
                <w:szCs w:val="20"/>
                <w:shd w:val="clear" w:color="auto" w:fill="FFFFFF"/>
              </w:rPr>
              <w:t xml:space="preserve"> </w:t>
            </w:r>
            <w:r w:rsidRPr="00481D6F">
              <w:rPr>
                <w:rFonts w:asciiTheme="minorHAnsi" w:hAnsiTheme="minorHAnsi" w:cstheme="minorHAnsi"/>
                <w:sz w:val="20"/>
                <w:szCs w:val="20"/>
              </w:rPr>
              <w:fldChar w:fldCharType="begin"/>
            </w:r>
            <w:r w:rsidRPr="00481D6F">
              <w:rPr>
                <w:rFonts w:asciiTheme="minorHAnsi" w:hAnsiTheme="minorHAnsi" w:cstheme="minorHAnsi"/>
                <w:sz w:val="20"/>
                <w:szCs w:val="20"/>
              </w:rPr>
              <w:instrText xml:space="preserve"> ADDIN ZOTERO_ITEM CSL_CITATION {"citationID":"Senko5u4","properties":{"formattedCitation":"[2]","plainCitation":"[2]","noteIndex":0},"citationItems":[{"id":1113,"uris":["http://zotero.org/users/2197752/items/IDRC43KT"],"uri":["http://zotero.org/users/2197752/items/IDRC43KT"],"itemData":{"id":1113,"type":"report","title":"R-mode Baltic - Baseline and Priorities","author":[{"family":"Dziewicki","given":"M."}],"issued":{"date-parts":[["2018",9]]}}}],"schema":"https://github.com/citation-style-language/schema/raw/master/csl-citation.json"} </w:instrText>
            </w:r>
            <w:r w:rsidRPr="00481D6F">
              <w:rPr>
                <w:rFonts w:asciiTheme="minorHAnsi" w:hAnsiTheme="minorHAnsi" w:cstheme="minorHAnsi"/>
                <w:sz w:val="20"/>
                <w:szCs w:val="20"/>
              </w:rPr>
              <w:fldChar w:fldCharType="separate"/>
            </w:r>
            <w:r w:rsidRPr="00481D6F">
              <w:rPr>
                <w:rFonts w:asciiTheme="minorHAnsi" w:hAnsiTheme="minorHAnsi" w:cstheme="minorHAnsi"/>
                <w:sz w:val="20"/>
                <w:szCs w:val="20"/>
              </w:rPr>
              <w:t>[2]</w:t>
            </w:r>
            <w:r w:rsidRPr="00481D6F">
              <w:rPr>
                <w:rFonts w:asciiTheme="minorHAnsi" w:hAnsiTheme="minorHAnsi" w:cstheme="minorHAnsi"/>
                <w:sz w:val="20"/>
                <w:szCs w:val="20"/>
              </w:rPr>
              <w:fldChar w:fldCharType="end"/>
            </w:r>
          </w:p>
        </w:tc>
      </w:tr>
    </w:tbl>
    <w:p w14:paraId="320EFA4E" w14:textId="77777777" w:rsidR="00A8261C" w:rsidRDefault="00A8261C" w:rsidP="00A8261C">
      <w:pPr>
        <w:rPr>
          <w:lang w:eastAsia="en-US"/>
        </w:rPr>
      </w:pPr>
    </w:p>
    <w:p w14:paraId="03A55416" w14:textId="77777777" w:rsidR="006C19A4" w:rsidRDefault="006C19A4" w:rsidP="0036732A">
      <w:pPr>
        <w:rPr>
          <w:lang w:eastAsia="en-US"/>
        </w:rPr>
      </w:pPr>
    </w:p>
    <w:sectPr w:rsidR="006C19A4" w:rsidSect="00AB1410">
      <w:pgSz w:w="16838" w:h="11906" w:orient="landscape"/>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7" w:author="Alan Grant" w:date="2019-10-03T20:36:00Z" w:initials="AG">
    <w:p w14:paraId="6EEACEFC" w14:textId="69DE4B0F" w:rsidR="00771953" w:rsidRDefault="00771953">
      <w:pPr>
        <w:pStyle w:val="CommentText"/>
      </w:pPr>
      <w:r>
        <w:rPr>
          <w:rStyle w:val="CommentReference"/>
        </w:rPr>
        <w:annotationRef/>
      </w:r>
      <w:r>
        <w:t>There is a conflict here in the requirement.</w:t>
      </w:r>
    </w:p>
  </w:comment>
  <w:comment w:id="28" w:author="Alan Grant" w:date="2019-10-03T20:36:00Z" w:initials="AG">
    <w:p w14:paraId="5B420A0A" w14:textId="7D7263BF" w:rsidR="00771953" w:rsidRDefault="00771953">
      <w:pPr>
        <w:pStyle w:val="CommentText"/>
      </w:pPr>
      <w:r>
        <w:rPr>
          <w:rStyle w:val="CommentReference"/>
        </w:rPr>
        <w:annotationRef/>
      </w:r>
      <w:r>
        <w:t>Is this still true for MF?  (ENG10 took the view that this document should contain R-Mode requirements for all transmission options)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EACEFC" w15:done="0"/>
  <w15:commentEx w15:paraId="5B420A0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EACEFC" w16cid:durableId="214191B3"/>
  <w16cid:commentId w16cid:paraId="5B420A0A" w16cid:durableId="214191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08B76" w14:textId="77777777" w:rsidR="00771953" w:rsidRDefault="00771953" w:rsidP="00362CD9">
      <w:r>
        <w:separator/>
      </w:r>
    </w:p>
  </w:endnote>
  <w:endnote w:type="continuationSeparator" w:id="0">
    <w:p w14:paraId="66A34463" w14:textId="77777777" w:rsidR="00771953" w:rsidRDefault="00771953"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19DD0" w14:textId="633C84DD" w:rsidR="00771953" w:rsidRPr="00036B9E" w:rsidRDefault="00771953">
    <w:pPr>
      <w:pStyle w:val="Footer"/>
      <w:rPr>
        <w:rFonts w:ascii="Calibri" w:hAnsi="Calibri"/>
      </w:rPr>
    </w:pPr>
    <w:r>
      <w:rPr>
        <w:rFonts w:ascii="Calibri" w:hAnsi="Calibri"/>
        <w:sz w:val="20"/>
        <w:szCs w:val="20"/>
      </w:rPr>
      <w:t>VDES R-mode Stakeholder Requirements</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11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B86A9" w14:textId="77777777" w:rsidR="00771953" w:rsidRDefault="00771953" w:rsidP="00362CD9">
      <w:r>
        <w:separator/>
      </w:r>
    </w:p>
  </w:footnote>
  <w:footnote w:type="continuationSeparator" w:id="0">
    <w:p w14:paraId="557683C5" w14:textId="77777777" w:rsidR="00771953" w:rsidRDefault="00771953" w:rsidP="00362CD9">
      <w:r>
        <w:continuationSeparator/>
      </w:r>
    </w:p>
  </w:footnote>
  <w:footnote w:id="1">
    <w:p w14:paraId="50F8CAC5" w14:textId="77777777" w:rsidR="00771953" w:rsidRDefault="00771953">
      <w:pPr>
        <w:pStyle w:val="FootnoteText"/>
      </w:pPr>
      <w:r>
        <w:rPr>
          <w:rStyle w:val="FootnoteReference"/>
        </w:rPr>
        <w:footnoteRef/>
      </w:r>
      <w:r>
        <w:t xml:space="preserve"> ‘</w:t>
      </w:r>
      <w:r w:rsidRPr="00911242">
        <w:rPr>
          <w:sz w:val="16"/>
        </w:rPr>
        <w:t>Project team</w:t>
      </w:r>
      <w:r>
        <w:rPr>
          <w:sz w:val="16"/>
        </w:rPr>
        <w:t>’</w:t>
      </w:r>
      <w:r w:rsidRPr="00911242">
        <w:rPr>
          <w:sz w:val="16"/>
        </w:rPr>
        <w:t xml:space="preserve"> in this context is internal GLA, but all aspects are open to wider international discussion and collaboration.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6DB59" w14:textId="77777777" w:rsidR="00771953" w:rsidRDefault="00771953">
    <w:pPr>
      <w:pStyle w:val="Header"/>
    </w:pPr>
    <w:r>
      <w:rPr>
        <w:noProof/>
      </w:rPr>
      <w:pict w14:anchorId="73872A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left:0;text-align:left;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691C2" w14:textId="77777777" w:rsidR="00771953" w:rsidRDefault="00771953" w:rsidP="007A395D">
    <w:pPr>
      <w:pStyle w:val="Header"/>
      <w:jc w:val="right"/>
    </w:pPr>
    <w:r>
      <w:rPr>
        <w:noProof/>
      </w:rPr>
      <w:drawing>
        <wp:anchor distT="0" distB="0" distL="114300" distR="114300" simplePos="0" relativeHeight="251665408" behindDoc="0" locked="0" layoutInCell="1" allowOverlap="1" wp14:anchorId="237217A5" wp14:editId="6B01DC32">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Pr>
        <w:noProof/>
      </w:rPr>
      <w:pict w14:anchorId="416960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2FCE2" w14:textId="791044F6" w:rsidR="00771953" w:rsidRPr="005C769C" w:rsidRDefault="00771953" w:rsidP="00771953">
    <w:pPr>
      <w:pStyle w:val="Header"/>
      <w:jc w:val="right"/>
      <w:rPr>
        <w:rFonts w:asciiTheme="minorHAnsi" w:hAnsiTheme="minorHAnsi" w:cstheme="minorHAnsi"/>
      </w:rPr>
    </w:pPr>
    <w:r>
      <w:rPr>
        <w:noProof/>
      </w:rPr>
      <w:drawing>
        <wp:anchor distT="0" distB="0" distL="114300" distR="114300" simplePos="0" relativeHeight="251658240" behindDoc="0" locked="0" layoutInCell="1" allowOverlap="1" wp14:anchorId="02A41B2D" wp14:editId="6CB332F6">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t xml:space="preserve"> </w:t>
    </w:r>
    <w:r>
      <w:rPr>
        <w:rFonts w:asciiTheme="minorHAnsi" w:hAnsiTheme="minorHAnsi" w:cstheme="minorHAnsi"/>
      </w:rPr>
      <w:t>ENAV24-6.1.23.4</w:t>
    </w:r>
  </w:p>
  <w:p w14:paraId="39AC351B" w14:textId="77777777" w:rsidR="00771953" w:rsidRDefault="00771953" w:rsidP="007A395D">
    <w:pPr>
      <w:pStyle w:val="Header"/>
      <w:jc w:val="center"/>
    </w:pPr>
  </w:p>
  <w:p w14:paraId="1E7E1FD5" w14:textId="77777777" w:rsidR="00771953" w:rsidRDefault="00771953" w:rsidP="007A395D">
    <w:pPr>
      <w:pStyle w:val="Header"/>
      <w:jc w:val="center"/>
    </w:pPr>
    <w:r>
      <w:rPr>
        <w:noProof/>
      </w:rPr>
      <w:pict w14:anchorId="31B6E8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19C4EC0E"/>
    <w:lvl w:ilvl="0" w:tplc="846EE230">
      <w:start w:val="1"/>
      <w:numFmt w:val="decimal"/>
      <w:pStyle w:val="Appendix"/>
      <w:lvlText w:val="APPENDIX %1"/>
      <w:lvlJc w:val="left"/>
      <w:pPr>
        <w:ind w:left="2268" w:hanging="1701"/>
      </w:pPr>
      <w:rPr>
        <w:rFonts w:asciiTheme="minorHAnsi" w:hAnsiTheme="minorHAnsi" w:cstheme="minorHAnsi"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346204"/>
    <w:multiLevelType w:val="hybridMultilevel"/>
    <w:tmpl w:val="D8061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84F5F0C"/>
    <w:multiLevelType w:val="hybridMultilevel"/>
    <w:tmpl w:val="9B8025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2"/>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3"/>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1"/>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
  </w:num>
  <w:num w:numId="46">
    <w:abstractNumId w:val="2"/>
  </w:num>
  <w:num w:numId="47">
    <w:abstractNumId w:val="24"/>
  </w:num>
  <w:num w:numId="48">
    <w:abstractNumId w:val="2"/>
  </w:num>
  <w:num w:numId="49">
    <w:abstractNumId w:val="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an Grant">
    <w15:presenceInfo w15:providerId="AD" w15:userId="S-1-5-21-2046026355-2876191845-2165928818-1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070DE"/>
    <w:rsid w:val="00027C0D"/>
    <w:rsid w:val="000330E5"/>
    <w:rsid w:val="00035EC7"/>
    <w:rsid w:val="00036B9E"/>
    <w:rsid w:val="00037DF4"/>
    <w:rsid w:val="00041117"/>
    <w:rsid w:val="000441BC"/>
    <w:rsid w:val="0004700E"/>
    <w:rsid w:val="00070C13"/>
    <w:rsid w:val="000715C9"/>
    <w:rsid w:val="00077B31"/>
    <w:rsid w:val="00084F33"/>
    <w:rsid w:val="000952FB"/>
    <w:rsid w:val="000A77A7"/>
    <w:rsid w:val="000B1707"/>
    <w:rsid w:val="000C1B3E"/>
    <w:rsid w:val="000C24E0"/>
    <w:rsid w:val="000C3045"/>
    <w:rsid w:val="000C349E"/>
    <w:rsid w:val="000D1FE0"/>
    <w:rsid w:val="000E22FD"/>
    <w:rsid w:val="001026EF"/>
    <w:rsid w:val="00104404"/>
    <w:rsid w:val="00110AE7"/>
    <w:rsid w:val="00111207"/>
    <w:rsid w:val="001207D1"/>
    <w:rsid w:val="00121493"/>
    <w:rsid w:val="00122ED1"/>
    <w:rsid w:val="0012304F"/>
    <w:rsid w:val="00127236"/>
    <w:rsid w:val="0016011F"/>
    <w:rsid w:val="00165543"/>
    <w:rsid w:val="00176623"/>
    <w:rsid w:val="00177F4D"/>
    <w:rsid w:val="00180DDA"/>
    <w:rsid w:val="001900DE"/>
    <w:rsid w:val="001A4FF9"/>
    <w:rsid w:val="001A743C"/>
    <w:rsid w:val="001B06C9"/>
    <w:rsid w:val="001B2A2D"/>
    <w:rsid w:val="001B737D"/>
    <w:rsid w:val="001C44A3"/>
    <w:rsid w:val="001C7FF6"/>
    <w:rsid w:val="001D0493"/>
    <w:rsid w:val="001E0E15"/>
    <w:rsid w:val="001F192A"/>
    <w:rsid w:val="001F4996"/>
    <w:rsid w:val="001F4E4C"/>
    <w:rsid w:val="001F528A"/>
    <w:rsid w:val="001F704E"/>
    <w:rsid w:val="00201722"/>
    <w:rsid w:val="00201A96"/>
    <w:rsid w:val="00204E9F"/>
    <w:rsid w:val="002125B0"/>
    <w:rsid w:val="00232E5F"/>
    <w:rsid w:val="00241F79"/>
    <w:rsid w:val="00243228"/>
    <w:rsid w:val="002469E8"/>
    <w:rsid w:val="00251483"/>
    <w:rsid w:val="00255CAA"/>
    <w:rsid w:val="00261D2E"/>
    <w:rsid w:val="00263BE2"/>
    <w:rsid w:val="00264305"/>
    <w:rsid w:val="0026683E"/>
    <w:rsid w:val="002753CD"/>
    <w:rsid w:val="00281117"/>
    <w:rsid w:val="002956A0"/>
    <w:rsid w:val="002A0346"/>
    <w:rsid w:val="002A4487"/>
    <w:rsid w:val="002B49E9"/>
    <w:rsid w:val="002C632E"/>
    <w:rsid w:val="002D3E8B"/>
    <w:rsid w:val="002D4575"/>
    <w:rsid w:val="002D5C0C"/>
    <w:rsid w:val="002E03D1"/>
    <w:rsid w:val="002E1F98"/>
    <w:rsid w:val="002E6B74"/>
    <w:rsid w:val="002E6FCA"/>
    <w:rsid w:val="002F076E"/>
    <w:rsid w:val="002F285C"/>
    <w:rsid w:val="00304C95"/>
    <w:rsid w:val="00314F12"/>
    <w:rsid w:val="00317575"/>
    <w:rsid w:val="00322011"/>
    <w:rsid w:val="00331507"/>
    <w:rsid w:val="00334E16"/>
    <w:rsid w:val="003441E2"/>
    <w:rsid w:val="00356CD0"/>
    <w:rsid w:val="00362CD9"/>
    <w:rsid w:val="0036732A"/>
    <w:rsid w:val="0037161C"/>
    <w:rsid w:val="003761CA"/>
    <w:rsid w:val="00380DAF"/>
    <w:rsid w:val="00394555"/>
    <w:rsid w:val="00395848"/>
    <w:rsid w:val="003961D6"/>
    <w:rsid w:val="003972CE"/>
    <w:rsid w:val="003B22F1"/>
    <w:rsid w:val="003B28F5"/>
    <w:rsid w:val="003B7B7D"/>
    <w:rsid w:val="003C126D"/>
    <w:rsid w:val="003C41F6"/>
    <w:rsid w:val="003C54CB"/>
    <w:rsid w:val="003C607F"/>
    <w:rsid w:val="003C7A2A"/>
    <w:rsid w:val="003D2AB1"/>
    <w:rsid w:val="003D2DC1"/>
    <w:rsid w:val="003D5D12"/>
    <w:rsid w:val="003D69D0"/>
    <w:rsid w:val="003E0E78"/>
    <w:rsid w:val="003F2918"/>
    <w:rsid w:val="003F430E"/>
    <w:rsid w:val="00407548"/>
    <w:rsid w:val="0041088C"/>
    <w:rsid w:val="00412DD0"/>
    <w:rsid w:val="004205A9"/>
    <w:rsid w:val="00420A38"/>
    <w:rsid w:val="0042161E"/>
    <w:rsid w:val="00427197"/>
    <w:rsid w:val="00431B19"/>
    <w:rsid w:val="004403CD"/>
    <w:rsid w:val="004469AC"/>
    <w:rsid w:val="004529D8"/>
    <w:rsid w:val="00456869"/>
    <w:rsid w:val="00457DDB"/>
    <w:rsid w:val="004661AD"/>
    <w:rsid w:val="00481D6F"/>
    <w:rsid w:val="004941AA"/>
    <w:rsid w:val="004A6C1D"/>
    <w:rsid w:val="004B5F9D"/>
    <w:rsid w:val="004C35CA"/>
    <w:rsid w:val="004C70BC"/>
    <w:rsid w:val="004D1D85"/>
    <w:rsid w:val="004D3C3A"/>
    <w:rsid w:val="004E1CD1"/>
    <w:rsid w:val="004F1641"/>
    <w:rsid w:val="004F7EFC"/>
    <w:rsid w:val="005107EB"/>
    <w:rsid w:val="00514867"/>
    <w:rsid w:val="00521345"/>
    <w:rsid w:val="00526DF0"/>
    <w:rsid w:val="00541970"/>
    <w:rsid w:val="00544727"/>
    <w:rsid w:val="00545CC4"/>
    <w:rsid w:val="0054797C"/>
    <w:rsid w:val="00551FFF"/>
    <w:rsid w:val="005607A2"/>
    <w:rsid w:val="0057198B"/>
    <w:rsid w:val="00573CFE"/>
    <w:rsid w:val="005867D8"/>
    <w:rsid w:val="005969F2"/>
    <w:rsid w:val="00597FAE"/>
    <w:rsid w:val="005A61A4"/>
    <w:rsid w:val="005B2EB0"/>
    <w:rsid w:val="005B32A3"/>
    <w:rsid w:val="005C0D44"/>
    <w:rsid w:val="005C566C"/>
    <w:rsid w:val="005C769C"/>
    <w:rsid w:val="005C7E69"/>
    <w:rsid w:val="005E1D24"/>
    <w:rsid w:val="005E262D"/>
    <w:rsid w:val="005E7C76"/>
    <w:rsid w:val="005F23D3"/>
    <w:rsid w:val="005F6616"/>
    <w:rsid w:val="005F7E20"/>
    <w:rsid w:val="006052F6"/>
    <w:rsid w:val="00605E43"/>
    <w:rsid w:val="006063D1"/>
    <w:rsid w:val="00612BD7"/>
    <w:rsid w:val="006153BB"/>
    <w:rsid w:val="00617134"/>
    <w:rsid w:val="006516E6"/>
    <w:rsid w:val="006529A6"/>
    <w:rsid w:val="006652C3"/>
    <w:rsid w:val="006664AB"/>
    <w:rsid w:val="00691FD0"/>
    <w:rsid w:val="00692148"/>
    <w:rsid w:val="006931B5"/>
    <w:rsid w:val="006A1A1E"/>
    <w:rsid w:val="006A41AC"/>
    <w:rsid w:val="006B1B52"/>
    <w:rsid w:val="006C19A4"/>
    <w:rsid w:val="006C5948"/>
    <w:rsid w:val="006D13C0"/>
    <w:rsid w:val="006D4316"/>
    <w:rsid w:val="006D4B5F"/>
    <w:rsid w:val="006F2A74"/>
    <w:rsid w:val="007000D4"/>
    <w:rsid w:val="007004EF"/>
    <w:rsid w:val="00703756"/>
    <w:rsid w:val="007118F5"/>
    <w:rsid w:val="00712AA4"/>
    <w:rsid w:val="007146C4"/>
    <w:rsid w:val="00721AA1"/>
    <w:rsid w:val="00724B67"/>
    <w:rsid w:val="0073306C"/>
    <w:rsid w:val="007547F8"/>
    <w:rsid w:val="007552AE"/>
    <w:rsid w:val="00765622"/>
    <w:rsid w:val="00770B6C"/>
    <w:rsid w:val="00771953"/>
    <w:rsid w:val="00777984"/>
    <w:rsid w:val="00783FEA"/>
    <w:rsid w:val="007A395D"/>
    <w:rsid w:val="007B16EA"/>
    <w:rsid w:val="007B4EF6"/>
    <w:rsid w:val="007B69CE"/>
    <w:rsid w:val="007B6BD5"/>
    <w:rsid w:val="007C05B1"/>
    <w:rsid w:val="007C1F2F"/>
    <w:rsid w:val="007C346C"/>
    <w:rsid w:val="007D31F7"/>
    <w:rsid w:val="007E0341"/>
    <w:rsid w:val="007E6479"/>
    <w:rsid w:val="0080188F"/>
    <w:rsid w:val="0080294B"/>
    <w:rsid w:val="0081352C"/>
    <w:rsid w:val="00823DCE"/>
    <w:rsid w:val="0082480E"/>
    <w:rsid w:val="00835B2C"/>
    <w:rsid w:val="00850293"/>
    <w:rsid w:val="008505C0"/>
    <w:rsid w:val="00851373"/>
    <w:rsid w:val="00851BA6"/>
    <w:rsid w:val="0085654D"/>
    <w:rsid w:val="00861160"/>
    <w:rsid w:val="0086654F"/>
    <w:rsid w:val="00894B0F"/>
    <w:rsid w:val="008A2BB8"/>
    <w:rsid w:val="008A356F"/>
    <w:rsid w:val="008A4653"/>
    <w:rsid w:val="008A4717"/>
    <w:rsid w:val="008A50CC"/>
    <w:rsid w:val="008A551D"/>
    <w:rsid w:val="008B3040"/>
    <w:rsid w:val="008B7EB4"/>
    <w:rsid w:val="008B7F80"/>
    <w:rsid w:val="008D1694"/>
    <w:rsid w:val="008D79CB"/>
    <w:rsid w:val="008F07BC"/>
    <w:rsid w:val="008F7BBD"/>
    <w:rsid w:val="00911187"/>
    <w:rsid w:val="00911242"/>
    <w:rsid w:val="0092692B"/>
    <w:rsid w:val="00930561"/>
    <w:rsid w:val="00930EB7"/>
    <w:rsid w:val="00943E9C"/>
    <w:rsid w:val="00944C41"/>
    <w:rsid w:val="00953F4D"/>
    <w:rsid w:val="00960BB8"/>
    <w:rsid w:val="00964F5C"/>
    <w:rsid w:val="0096680A"/>
    <w:rsid w:val="00967988"/>
    <w:rsid w:val="00973B57"/>
    <w:rsid w:val="00973D53"/>
    <w:rsid w:val="00975900"/>
    <w:rsid w:val="00976993"/>
    <w:rsid w:val="009831C0"/>
    <w:rsid w:val="0099161D"/>
    <w:rsid w:val="009C317D"/>
    <w:rsid w:val="009C530E"/>
    <w:rsid w:val="009C752A"/>
    <w:rsid w:val="009C7CBA"/>
    <w:rsid w:val="009F5C0A"/>
    <w:rsid w:val="00A011EB"/>
    <w:rsid w:val="00A0389B"/>
    <w:rsid w:val="00A07C2F"/>
    <w:rsid w:val="00A137D3"/>
    <w:rsid w:val="00A27AE4"/>
    <w:rsid w:val="00A33A3C"/>
    <w:rsid w:val="00A41ECF"/>
    <w:rsid w:val="00A446C9"/>
    <w:rsid w:val="00A55964"/>
    <w:rsid w:val="00A61761"/>
    <w:rsid w:val="00A635D6"/>
    <w:rsid w:val="00A675A6"/>
    <w:rsid w:val="00A8261C"/>
    <w:rsid w:val="00A8553A"/>
    <w:rsid w:val="00A85B92"/>
    <w:rsid w:val="00A87A24"/>
    <w:rsid w:val="00A93AED"/>
    <w:rsid w:val="00AA02EA"/>
    <w:rsid w:val="00AA10D3"/>
    <w:rsid w:val="00AA4D31"/>
    <w:rsid w:val="00AB1410"/>
    <w:rsid w:val="00AD561D"/>
    <w:rsid w:val="00AE1319"/>
    <w:rsid w:val="00AE34BB"/>
    <w:rsid w:val="00AE7439"/>
    <w:rsid w:val="00AF5ECD"/>
    <w:rsid w:val="00B0042B"/>
    <w:rsid w:val="00B0272C"/>
    <w:rsid w:val="00B1492F"/>
    <w:rsid w:val="00B17CC5"/>
    <w:rsid w:val="00B226F2"/>
    <w:rsid w:val="00B26D4A"/>
    <w:rsid w:val="00B274DF"/>
    <w:rsid w:val="00B56BDF"/>
    <w:rsid w:val="00B65812"/>
    <w:rsid w:val="00B748ED"/>
    <w:rsid w:val="00B82E46"/>
    <w:rsid w:val="00B85CD6"/>
    <w:rsid w:val="00B90A27"/>
    <w:rsid w:val="00B952AC"/>
    <w:rsid w:val="00B9554D"/>
    <w:rsid w:val="00BB219F"/>
    <w:rsid w:val="00BB2B9F"/>
    <w:rsid w:val="00BB3703"/>
    <w:rsid w:val="00BB7D9E"/>
    <w:rsid w:val="00BC0797"/>
    <w:rsid w:val="00BC1323"/>
    <w:rsid w:val="00BC2334"/>
    <w:rsid w:val="00BD3CB8"/>
    <w:rsid w:val="00BD4E6F"/>
    <w:rsid w:val="00BF32F0"/>
    <w:rsid w:val="00BF3726"/>
    <w:rsid w:val="00BF4DCE"/>
    <w:rsid w:val="00C05CE5"/>
    <w:rsid w:val="00C077C1"/>
    <w:rsid w:val="00C07B7E"/>
    <w:rsid w:val="00C2348B"/>
    <w:rsid w:val="00C24228"/>
    <w:rsid w:val="00C26E2B"/>
    <w:rsid w:val="00C6171E"/>
    <w:rsid w:val="00C659B6"/>
    <w:rsid w:val="00C916DA"/>
    <w:rsid w:val="00C937FC"/>
    <w:rsid w:val="00CA16A3"/>
    <w:rsid w:val="00CA5831"/>
    <w:rsid w:val="00CA6F2C"/>
    <w:rsid w:val="00CA7646"/>
    <w:rsid w:val="00CB29AD"/>
    <w:rsid w:val="00CC4695"/>
    <w:rsid w:val="00CC4F93"/>
    <w:rsid w:val="00CC65FA"/>
    <w:rsid w:val="00CD6A13"/>
    <w:rsid w:val="00CF12C1"/>
    <w:rsid w:val="00CF13E4"/>
    <w:rsid w:val="00CF1871"/>
    <w:rsid w:val="00D019CE"/>
    <w:rsid w:val="00D1077D"/>
    <w:rsid w:val="00D1133E"/>
    <w:rsid w:val="00D12CEE"/>
    <w:rsid w:val="00D14D6B"/>
    <w:rsid w:val="00D17A34"/>
    <w:rsid w:val="00D26628"/>
    <w:rsid w:val="00D27191"/>
    <w:rsid w:val="00D323B7"/>
    <w:rsid w:val="00D332B3"/>
    <w:rsid w:val="00D47DB0"/>
    <w:rsid w:val="00D55207"/>
    <w:rsid w:val="00D76753"/>
    <w:rsid w:val="00D81801"/>
    <w:rsid w:val="00D92B45"/>
    <w:rsid w:val="00D95962"/>
    <w:rsid w:val="00DB0821"/>
    <w:rsid w:val="00DC389B"/>
    <w:rsid w:val="00DE2FEE"/>
    <w:rsid w:val="00DE5BEC"/>
    <w:rsid w:val="00E00A3D"/>
    <w:rsid w:val="00E00BE9"/>
    <w:rsid w:val="00E02D67"/>
    <w:rsid w:val="00E143AF"/>
    <w:rsid w:val="00E22A11"/>
    <w:rsid w:val="00E31E5C"/>
    <w:rsid w:val="00E35AC2"/>
    <w:rsid w:val="00E44DD2"/>
    <w:rsid w:val="00E558C3"/>
    <w:rsid w:val="00E55927"/>
    <w:rsid w:val="00E60540"/>
    <w:rsid w:val="00E6300D"/>
    <w:rsid w:val="00E67F6A"/>
    <w:rsid w:val="00E7352F"/>
    <w:rsid w:val="00E912A6"/>
    <w:rsid w:val="00EA4844"/>
    <w:rsid w:val="00EA4D9C"/>
    <w:rsid w:val="00EA5263"/>
    <w:rsid w:val="00EA5597"/>
    <w:rsid w:val="00EA5A97"/>
    <w:rsid w:val="00EB75EE"/>
    <w:rsid w:val="00EC2A05"/>
    <w:rsid w:val="00EC5F97"/>
    <w:rsid w:val="00ED7CAC"/>
    <w:rsid w:val="00EE0931"/>
    <w:rsid w:val="00EE3CC5"/>
    <w:rsid w:val="00EE4C1D"/>
    <w:rsid w:val="00EF3685"/>
    <w:rsid w:val="00EF5DB7"/>
    <w:rsid w:val="00F04350"/>
    <w:rsid w:val="00F05A84"/>
    <w:rsid w:val="00F133DB"/>
    <w:rsid w:val="00F159EB"/>
    <w:rsid w:val="00F17557"/>
    <w:rsid w:val="00F25BF4"/>
    <w:rsid w:val="00F267DB"/>
    <w:rsid w:val="00F4256B"/>
    <w:rsid w:val="00F44F9B"/>
    <w:rsid w:val="00F46F6F"/>
    <w:rsid w:val="00F52A54"/>
    <w:rsid w:val="00F60608"/>
    <w:rsid w:val="00F62217"/>
    <w:rsid w:val="00F846F0"/>
    <w:rsid w:val="00F91827"/>
    <w:rsid w:val="00FA5D2A"/>
    <w:rsid w:val="00FB17A9"/>
    <w:rsid w:val="00FB49D8"/>
    <w:rsid w:val="00FB527C"/>
    <w:rsid w:val="00FB60A9"/>
    <w:rsid w:val="00FB6F75"/>
    <w:rsid w:val="00FC0EB3"/>
    <w:rsid w:val="00FC3114"/>
    <w:rsid w:val="00FC592E"/>
    <w:rsid w:val="00FD3B52"/>
    <w:rsid w:val="00FD675E"/>
    <w:rsid w:val="00FE2AA7"/>
    <w:rsid w:val="00FE5674"/>
    <w:rsid w:val="00FE5B6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67F1C0FA"/>
  <w15:docId w15:val="{E268D9E5-5698-4684-BF03-4839A2819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69AC"/>
    <w:pPr>
      <w:jc w:val="both"/>
    </w:pPr>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FB49D8"/>
    <w:pPr>
      <w:spacing w:after="120"/>
    </w:pPr>
    <w:rPr>
      <w:rFonts w:ascii="Calibri" w:hAnsi="Calibri"/>
    </w:rPr>
  </w:style>
  <w:style w:type="character" w:customStyle="1" w:styleId="BodyTextChar">
    <w:name w:val="Body Text Char"/>
    <w:link w:val="BodyText"/>
    <w:rsid w:val="00FB49D8"/>
    <w:rPr>
      <w:rFonts w:cs="Calibri"/>
      <w:sz w:val="22"/>
      <w:szCs w:val="22"/>
    </w:rPr>
  </w:style>
  <w:style w:type="paragraph" w:customStyle="1" w:styleId="Bullet1">
    <w:name w:val="Bullet 1"/>
    <w:basedOn w:val="Normal"/>
    <w:qFormat/>
    <w:rsid w:val="001C44A3"/>
    <w:pPr>
      <w:numPr>
        <w:numId w:val="10"/>
      </w:numPr>
      <w:tabs>
        <w:tab w:val="clear" w:pos="720"/>
        <w:tab w:val="left" w:pos="1134"/>
      </w:tabs>
      <w:spacing w:after="120"/>
      <w:ind w:left="1134" w:hanging="567"/>
      <w:outlineLvl w:val="0"/>
    </w:pPr>
    <w:rPr>
      <w:rFonts w:cs="Arial"/>
      <w:lang w:eastAsia="de-DE"/>
    </w:rPr>
  </w:style>
  <w:style w:type="paragraph" w:customStyle="1" w:styleId="Bullet1text">
    <w:name w:val="Bullet 1 text"/>
    <w:basedOn w:val="Normal"/>
    <w:rsid w:val="008D1694"/>
    <w:pPr>
      <w:suppressAutoHyphens/>
      <w:spacing w:after="120"/>
      <w:ind w:left="1134"/>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pPr>
    <w:rPr>
      <w:rFonts w:cs="Arial"/>
    </w:rPr>
  </w:style>
  <w:style w:type="paragraph" w:customStyle="1" w:styleId="Bullet2text">
    <w:name w:val="Bullet 2 text"/>
    <w:basedOn w:val="Normal"/>
    <w:rsid w:val="008D1694"/>
    <w:pPr>
      <w:suppressAutoHyphens/>
      <w:spacing w:after="120"/>
      <w:ind w:left="1701"/>
    </w:pPr>
    <w:rPr>
      <w:rFonts w:cs="Arial"/>
    </w:rPr>
  </w:style>
  <w:style w:type="paragraph" w:customStyle="1" w:styleId="Bullet3">
    <w:name w:val="Bullet 3"/>
    <w:basedOn w:val="Normal"/>
    <w:rsid w:val="00CF1871"/>
    <w:pPr>
      <w:numPr>
        <w:numId w:val="38"/>
      </w:numPr>
      <w:tabs>
        <w:tab w:val="left" w:pos="2268"/>
      </w:tabs>
      <w:spacing w:after="60"/>
      <w:ind w:left="2268" w:hanging="567"/>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pPr>
    <w:rPr>
      <w:rFonts w:cs="Arial"/>
      <w:sz w:val="20"/>
      <w:szCs w:val="20"/>
    </w:rPr>
  </w:style>
  <w:style w:type="paragraph" w:customStyle="1" w:styleId="List1indent2text">
    <w:name w:val="List 1 indent 2 text"/>
    <w:basedOn w:val="Normal"/>
    <w:rsid w:val="008D1694"/>
    <w:pPr>
      <w:spacing w:after="60"/>
      <w:ind w:left="1701"/>
    </w:pPr>
    <w:rPr>
      <w:rFonts w:cs="Arial"/>
      <w:sz w:val="20"/>
    </w:rPr>
  </w:style>
  <w:style w:type="paragraph" w:customStyle="1" w:styleId="List1indenttext">
    <w:name w:val="List 1 indent text"/>
    <w:basedOn w:val="Normal"/>
    <w:rsid w:val="008D1694"/>
    <w:pPr>
      <w:spacing w:after="120"/>
      <w:ind w:left="1134"/>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pPr>
    <w:rPr>
      <w:rFonts w:cs="Arial"/>
    </w:rPr>
  </w:style>
  <w:style w:type="paragraph" w:customStyle="1" w:styleId="List1indent1text">
    <w:name w:val="List 1 indent 1 text"/>
    <w:basedOn w:val="Normal"/>
    <w:rsid w:val="008D1694"/>
    <w:pPr>
      <w:spacing w:after="120"/>
      <w:ind w:left="1134"/>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Figure0">
    <w:name w:val="Figure"/>
    <w:basedOn w:val="BodyText"/>
    <w:next w:val="Figure"/>
    <w:qFormat/>
    <w:rsid w:val="008505C0"/>
    <w:pPr>
      <w:spacing w:before="360"/>
      <w:jc w:val="center"/>
    </w:pPr>
    <w:rPr>
      <w:noProof/>
    </w:rPr>
  </w:style>
  <w:style w:type="paragraph" w:customStyle="1" w:styleId="Citation">
    <w:name w:val="Citation"/>
    <w:basedOn w:val="BodyText"/>
    <w:qFormat/>
    <w:rsid w:val="005A61A4"/>
    <w:pPr>
      <w:ind w:left="720"/>
    </w:pPr>
  </w:style>
  <w:style w:type="character" w:styleId="Emphasis">
    <w:name w:val="Emphasis"/>
    <w:basedOn w:val="DefaultParagraphFont"/>
    <w:uiPriority w:val="20"/>
    <w:rsid w:val="007C05B1"/>
    <w:rPr>
      <w:i/>
      <w:iCs/>
    </w:rPr>
  </w:style>
  <w:style w:type="paragraph" w:styleId="Bibliography">
    <w:name w:val="Bibliography"/>
    <w:basedOn w:val="Normal"/>
    <w:next w:val="Normal"/>
    <w:uiPriority w:val="37"/>
    <w:unhideWhenUsed/>
    <w:rsid w:val="00A87A24"/>
    <w:pPr>
      <w:tabs>
        <w:tab w:val="left" w:pos="384"/>
      </w:tabs>
      <w:ind w:left="384" w:hanging="384"/>
    </w:pPr>
  </w:style>
  <w:style w:type="paragraph" w:styleId="Caption">
    <w:name w:val="caption"/>
    <w:basedOn w:val="Normal"/>
    <w:next w:val="Normal"/>
    <w:uiPriority w:val="35"/>
    <w:unhideWhenUsed/>
    <w:qFormat/>
    <w:rsid w:val="00ED7CAC"/>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28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omments" Target="comments.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97455-FCE4-4192-AF32-305F59720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6632</Words>
  <Characters>37809</Characters>
  <Application>Microsoft Office Word</Application>
  <DocSecurity>0</DocSecurity>
  <Lines>315</Lines>
  <Paragraphs>88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DLR</Company>
  <LinksUpToDate>false</LinksUpToDate>
  <CharactersWithSpaces>44353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cp:lastPrinted>2019-03-19T14:28:00Z</cp:lastPrinted>
  <dcterms:created xsi:type="dcterms:W3CDTF">2019-10-03T19:37:00Z</dcterms:created>
  <dcterms:modified xsi:type="dcterms:W3CDTF">2019-10-04T07:50:00Z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id="UmIKKcTe"/&gt;&lt;style id="http://www.zotero.org/styles/ieee" locale="en-GB" hasBibliography="1" bibliographyStyleHasBeenSet="1"/&gt;&lt;prefs&gt;&lt;pref name="fieldType" value="Field"/&gt;&lt;/prefs&gt;&lt;/data&gt;</vt:lpwstr>
  </property>
</Properties>
</file>